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1ED4F" w14:textId="77777777" w:rsidR="007279C9" w:rsidRPr="00873FFB" w:rsidRDefault="007279C9" w:rsidP="007279C9">
      <w:pPr>
        <w:pStyle w:val="Title"/>
        <w:jc w:val="center"/>
      </w:pPr>
    </w:p>
    <w:p w14:paraId="1F09E5B7" w14:textId="77777777" w:rsidR="007279C9" w:rsidRPr="00873FFB" w:rsidRDefault="007279C9" w:rsidP="007279C9"/>
    <w:p w14:paraId="59BE542D" w14:textId="77777777" w:rsidR="007279C9" w:rsidRPr="00873FFB" w:rsidRDefault="007279C9" w:rsidP="007279C9">
      <w:pPr>
        <w:pStyle w:val="Title"/>
        <w:jc w:val="center"/>
        <w:rPr>
          <w:color w:val="4472C4" w:themeColor="accent1"/>
        </w:rPr>
      </w:pPr>
      <w:r w:rsidRPr="00873FFB">
        <w:rPr>
          <w:color w:val="4472C4" w:themeColor="accent1"/>
        </w:rPr>
        <w:t>[Project Name]</w:t>
      </w:r>
    </w:p>
    <w:p w14:paraId="75B0331D" w14:textId="77777777" w:rsidR="007279C9" w:rsidRPr="00873FFB" w:rsidRDefault="007279C9" w:rsidP="007279C9">
      <w:pPr>
        <w:pStyle w:val="Title"/>
        <w:jc w:val="center"/>
      </w:pPr>
    </w:p>
    <w:p w14:paraId="17BFE15F" w14:textId="1E64D3EE" w:rsidR="009A40A7" w:rsidRPr="00873FFB" w:rsidRDefault="1AB3B19F" w:rsidP="65477049">
      <w:pPr>
        <w:pStyle w:val="Title"/>
        <w:jc w:val="center"/>
      </w:pPr>
      <w:r w:rsidRPr="00873FFB">
        <w:t xml:space="preserve">ESA </w:t>
      </w:r>
      <w:r w:rsidR="20CC3A37" w:rsidRPr="00873FFB">
        <w:t>Phi</w:t>
      </w:r>
      <w:r w:rsidR="5A63D58A" w:rsidRPr="00873FFB">
        <w:t xml:space="preserve">-Lab </w:t>
      </w:r>
      <w:r w:rsidR="03099CFD" w:rsidRPr="00873FFB">
        <w:t>Netherlands</w:t>
      </w:r>
    </w:p>
    <w:p w14:paraId="03A5C78A" w14:textId="3530BCA6" w:rsidR="007279C9" w:rsidRPr="00873FFB" w:rsidRDefault="00F90C50" w:rsidP="007279C9">
      <w:pPr>
        <w:pStyle w:val="Title"/>
        <w:jc w:val="center"/>
      </w:pPr>
      <w:r w:rsidRPr="00873FFB">
        <w:t>Research Proposal</w:t>
      </w:r>
    </w:p>
    <w:p w14:paraId="09E4B11C" w14:textId="77777777" w:rsidR="007279C9" w:rsidRPr="00873FFB" w:rsidRDefault="007279C9" w:rsidP="007279C9">
      <w:pPr>
        <w:pStyle w:val="Title"/>
        <w:jc w:val="center"/>
      </w:pPr>
    </w:p>
    <w:p w14:paraId="256B2696" w14:textId="77777777" w:rsidR="007279C9" w:rsidRPr="00873FFB" w:rsidRDefault="007279C9" w:rsidP="007279C9">
      <w:pPr>
        <w:pStyle w:val="Title"/>
        <w:jc w:val="center"/>
        <w:rPr>
          <w:color w:val="4472C4" w:themeColor="accent1"/>
        </w:rPr>
      </w:pPr>
      <w:r w:rsidRPr="00873FFB">
        <w:rPr>
          <w:color w:val="4472C4" w:themeColor="accent1"/>
        </w:rPr>
        <w:t>[Company Logo(s)]</w:t>
      </w:r>
    </w:p>
    <w:p w14:paraId="1AB410CD" w14:textId="77777777" w:rsidR="007279C9" w:rsidRPr="00873FFB" w:rsidRDefault="007279C9" w:rsidP="007279C9">
      <w:pPr>
        <w:pStyle w:val="Title"/>
        <w:jc w:val="center"/>
      </w:pPr>
    </w:p>
    <w:p w14:paraId="08F546D1" w14:textId="77777777" w:rsidR="007279C9" w:rsidRPr="00873FFB" w:rsidRDefault="007279C9" w:rsidP="007279C9">
      <w:pPr>
        <w:rPr>
          <w:rFonts w:cstheme="minorHAnsi"/>
          <w:color w:val="000000" w:themeColor="text1"/>
        </w:rPr>
      </w:pPr>
    </w:p>
    <w:p w14:paraId="44AA7832" w14:textId="77777777" w:rsidR="007279C9" w:rsidRPr="00873FFB" w:rsidRDefault="007279C9" w:rsidP="007279C9">
      <w:pPr>
        <w:rPr>
          <w:rFonts w:cstheme="minorHAnsi"/>
          <w:color w:val="000000" w:themeColor="text1"/>
        </w:rPr>
      </w:pPr>
    </w:p>
    <w:p w14:paraId="3A148514" w14:textId="4411DD7F" w:rsidR="00D57519" w:rsidRPr="00873FFB" w:rsidRDefault="007279C9" w:rsidP="6420EE4F">
      <w:pPr>
        <w:jc w:val="center"/>
        <w:rPr>
          <w:color w:val="4472C4" w:themeColor="accent1"/>
        </w:rPr>
      </w:pPr>
      <w:r w:rsidRPr="6420EE4F">
        <w:rPr>
          <w:color w:val="4472C4" w:themeColor="accent1"/>
        </w:rPr>
        <w:t>**Please delete the guidance notes associated with each section prior to submitting**</w:t>
      </w:r>
    </w:p>
    <w:p w14:paraId="6996A7A2" w14:textId="19F3D3E4" w:rsidR="00D57519" w:rsidRPr="00873FFB" w:rsidRDefault="00D57519" w:rsidP="6420EE4F">
      <w:pPr>
        <w:pStyle w:val="Header"/>
        <w:rPr>
          <w:rFonts w:cstheme="majorBidi"/>
          <w:color w:val="4472C4" w:themeColor="accent1"/>
        </w:rPr>
      </w:pPr>
      <w:r w:rsidRPr="6420EE4F">
        <w:br w:type="page"/>
      </w:r>
      <w:r w:rsidRPr="6420EE4F">
        <w:rPr>
          <w:rFonts w:cstheme="majorBidi"/>
          <w:color w:val="4472C4" w:themeColor="accent1"/>
        </w:rPr>
        <w:lastRenderedPageBreak/>
        <w:t>[Sender: Name]</w:t>
      </w:r>
      <w:r>
        <w:tab/>
      </w:r>
      <w:r>
        <w:tab/>
      </w:r>
    </w:p>
    <w:p w14:paraId="53A9CFA9" w14:textId="52E9C02D" w:rsidR="00D57519" w:rsidRPr="00873FFB" w:rsidRDefault="00D57519" w:rsidP="00D57519">
      <w:pPr>
        <w:pStyle w:val="Header"/>
        <w:rPr>
          <w:rFonts w:cstheme="majorHAnsi"/>
          <w:color w:val="4472C4" w:themeColor="accent1"/>
        </w:rPr>
      </w:pPr>
      <w:r w:rsidRPr="00873FFB">
        <w:rPr>
          <w:rFonts w:cstheme="majorHAnsi"/>
          <w:color w:val="4472C4" w:themeColor="accent1"/>
        </w:rPr>
        <w:t>[Company Name]</w:t>
      </w:r>
    </w:p>
    <w:p w14:paraId="3490701F" w14:textId="77777777" w:rsidR="00D57519" w:rsidRPr="00873FFB" w:rsidRDefault="00D57519" w:rsidP="00D57519">
      <w:pPr>
        <w:pStyle w:val="Header"/>
        <w:rPr>
          <w:rFonts w:cstheme="majorHAnsi"/>
          <w:color w:val="4472C4" w:themeColor="accent1"/>
        </w:rPr>
      </w:pPr>
      <w:r w:rsidRPr="00873FFB">
        <w:rPr>
          <w:rFonts w:cstheme="majorHAnsi"/>
          <w:color w:val="4472C4" w:themeColor="accent1"/>
        </w:rPr>
        <w:t>[Address]</w:t>
      </w:r>
    </w:p>
    <w:p w14:paraId="242A140E" w14:textId="77777777" w:rsidR="00D57519" w:rsidRPr="00873FFB" w:rsidRDefault="00D57519" w:rsidP="00D57519">
      <w:pPr>
        <w:pStyle w:val="Header"/>
        <w:rPr>
          <w:rFonts w:cstheme="majorHAnsi"/>
          <w:color w:val="4472C4" w:themeColor="accent1"/>
        </w:rPr>
      </w:pPr>
      <w:r w:rsidRPr="00873FFB">
        <w:rPr>
          <w:rFonts w:cstheme="majorHAnsi"/>
          <w:color w:val="4472C4" w:themeColor="accent1"/>
        </w:rPr>
        <w:t>[E-Mail]</w:t>
      </w:r>
    </w:p>
    <w:p w14:paraId="7D5018CD" w14:textId="2622DE59" w:rsidR="00D57519" w:rsidRPr="00873FFB" w:rsidRDefault="00D57519" w:rsidP="00D57519">
      <w:pPr>
        <w:pStyle w:val="Header"/>
        <w:rPr>
          <w:rFonts w:cstheme="majorHAnsi"/>
          <w:color w:val="4472C4" w:themeColor="accent1"/>
        </w:rPr>
      </w:pPr>
      <w:r w:rsidRPr="00873FFB">
        <w:rPr>
          <w:rFonts w:cstheme="majorHAnsi"/>
          <w:color w:val="4472C4" w:themeColor="accent1"/>
        </w:rPr>
        <w:t>[Web Site]</w:t>
      </w:r>
    </w:p>
    <w:p w14:paraId="04D467C3" w14:textId="77777777" w:rsidR="00D57519" w:rsidRPr="00873FFB" w:rsidRDefault="00D57519" w:rsidP="00D57519">
      <w:pPr>
        <w:pStyle w:val="Header"/>
        <w:rPr>
          <w:rFonts w:cstheme="majorHAnsi"/>
        </w:rPr>
      </w:pPr>
    </w:p>
    <w:p w14:paraId="639D5DE8" w14:textId="36D099F6" w:rsidR="00D57519" w:rsidRPr="00873FFB" w:rsidRDefault="00D57519" w:rsidP="00D57519">
      <w:pPr>
        <w:pStyle w:val="Header"/>
        <w:ind w:left="4962"/>
        <w:rPr>
          <w:rFonts w:cstheme="majorHAnsi"/>
        </w:rPr>
      </w:pPr>
      <w:r w:rsidRPr="00873FFB">
        <w:rPr>
          <w:rFonts w:cstheme="majorHAnsi"/>
        </w:rPr>
        <w:t xml:space="preserve">ESA </w:t>
      </w:r>
      <w:r w:rsidR="00A46B2F" w:rsidRPr="00873FFB">
        <w:rPr>
          <w:rFonts w:cstheme="majorHAnsi"/>
        </w:rPr>
        <w:t>Phi</w:t>
      </w:r>
      <w:r w:rsidR="00F90C50" w:rsidRPr="00873FFB">
        <w:rPr>
          <w:rFonts w:cstheme="majorHAnsi"/>
        </w:rPr>
        <w:t>-Lab</w:t>
      </w:r>
      <w:r w:rsidR="00A46B2F" w:rsidRPr="00873FFB">
        <w:rPr>
          <w:rFonts w:cstheme="majorHAnsi"/>
        </w:rPr>
        <w:t xml:space="preserve"> Netherlands</w:t>
      </w:r>
      <w:r w:rsidR="00A460B8" w:rsidRPr="00873FFB">
        <w:rPr>
          <w:rFonts w:cstheme="majorHAnsi"/>
        </w:rPr>
        <w:t xml:space="preserve"> [NL Phi-Lab</w:t>
      </w:r>
      <w:r w:rsidR="0002130B" w:rsidRPr="00873FFB">
        <w:rPr>
          <w:rFonts w:cstheme="majorHAnsi"/>
        </w:rPr>
        <w:t>]</w:t>
      </w:r>
    </w:p>
    <w:p w14:paraId="272884B8" w14:textId="5B10F444" w:rsidR="00D57519" w:rsidRPr="00DD63D5" w:rsidRDefault="0048147C" w:rsidP="00D57519">
      <w:pPr>
        <w:pStyle w:val="Header"/>
        <w:ind w:left="4962"/>
        <w:rPr>
          <w:rFonts w:cstheme="majorHAnsi"/>
          <w:rPrChange w:id="0" w:author="Author">
            <w:rPr>
              <w:rFonts w:cstheme="majorHAnsi"/>
              <w:lang w:val="nl-NL"/>
            </w:rPr>
          </w:rPrChange>
        </w:rPr>
      </w:pPr>
      <w:r w:rsidRPr="00DD63D5">
        <w:rPr>
          <w:rFonts w:cstheme="majorHAnsi"/>
          <w:bCs/>
          <w:rPrChange w:id="1" w:author="Author">
            <w:rPr>
              <w:rFonts w:cstheme="majorHAnsi"/>
              <w:bCs/>
              <w:lang w:val="nl-NL"/>
            </w:rPr>
          </w:rPrChange>
        </w:rPr>
        <w:t>Stichting NL Space Campus</w:t>
      </w:r>
    </w:p>
    <w:p w14:paraId="0F2F6DE6" w14:textId="5AA49736" w:rsidR="0091724A" w:rsidRPr="00DD63D5" w:rsidRDefault="0091724A" w:rsidP="0091724A">
      <w:pPr>
        <w:pStyle w:val="Header"/>
        <w:ind w:left="4962"/>
        <w:rPr>
          <w:rFonts w:cstheme="majorHAnsi"/>
          <w:bCs/>
          <w:rPrChange w:id="2" w:author="Author">
            <w:rPr>
              <w:rFonts w:cstheme="majorHAnsi"/>
              <w:bCs/>
              <w:lang w:val="nl-NL"/>
            </w:rPr>
          </w:rPrChange>
        </w:rPr>
      </w:pPr>
      <w:r w:rsidRPr="00DD63D5">
        <w:rPr>
          <w:rFonts w:cstheme="majorHAnsi"/>
          <w:bCs/>
          <w:rPrChange w:id="3" w:author="Author">
            <w:rPr>
              <w:rFonts w:cstheme="majorHAnsi"/>
              <w:bCs/>
              <w:lang w:val="nl-NL"/>
            </w:rPr>
          </w:rPrChange>
        </w:rPr>
        <w:t>Kapteynstraat 1,</w:t>
      </w:r>
    </w:p>
    <w:p w14:paraId="2997BE56" w14:textId="77777777" w:rsidR="0091724A" w:rsidRPr="00873FFB" w:rsidRDefault="0091724A" w:rsidP="0091724A">
      <w:pPr>
        <w:pStyle w:val="Header"/>
        <w:ind w:left="4962"/>
        <w:rPr>
          <w:rFonts w:cstheme="majorHAnsi"/>
          <w:bCs/>
        </w:rPr>
      </w:pPr>
      <w:r w:rsidRPr="00873FFB">
        <w:rPr>
          <w:rFonts w:cstheme="majorHAnsi"/>
          <w:bCs/>
        </w:rPr>
        <w:t>2201 BB Noordwijk,</w:t>
      </w:r>
    </w:p>
    <w:p w14:paraId="09E8C422" w14:textId="3D6DC268" w:rsidR="00D57519" w:rsidRPr="00873FFB" w:rsidRDefault="0091724A" w:rsidP="0091724A">
      <w:pPr>
        <w:pStyle w:val="Header"/>
        <w:ind w:left="4962"/>
        <w:rPr>
          <w:rFonts w:cstheme="majorHAnsi"/>
          <w:bCs/>
        </w:rPr>
      </w:pPr>
      <w:r w:rsidRPr="00873FFB">
        <w:rPr>
          <w:rFonts w:cstheme="majorHAnsi"/>
          <w:bCs/>
        </w:rPr>
        <w:t>The Netherlands</w:t>
      </w:r>
    </w:p>
    <w:p w14:paraId="6ABD8827" w14:textId="77777777" w:rsidR="00042F27" w:rsidRPr="00873FFB" w:rsidRDefault="00042F27" w:rsidP="00042F27">
      <w:pPr>
        <w:pStyle w:val="Header"/>
        <w:ind w:left="4962"/>
        <w:rPr>
          <w:rFonts w:cstheme="majorHAnsi"/>
        </w:rPr>
      </w:pPr>
    </w:p>
    <w:p w14:paraId="041D22DA" w14:textId="28D7276D" w:rsidR="00042F27" w:rsidRPr="00873FFB" w:rsidRDefault="00042F27" w:rsidP="00042F27">
      <w:pPr>
        <w:pStyle w:val="Header"/>
        <w:ind w:left="4962"/>
        <w:rPr>
          <w:rFonts w:cstheme="majorHAnsi"/>
        </w:rPr>
      </w:pPr>
      <w:r w:rsidRPr="00873FFB">
        <w:rPr>
          <w:rFonts w:cstheme="majorHAnsi"/>
        </w:rPr>
        <w:t xml:space="preserve">Per email: </w:t>
      </w:r>
      <w:hyperlink r:id="rId11" w:history="1">
        <w:r w:rsidR="008B1063" w:rsidRPr="00470E27">
          <w:rPr>
            <w:rStyle w:val="Hyperlink"/>
          </w:rPr>
          <w:t>info@esaphilab.nl</w:t>
        </w:r>
      </w:hyperlink>
      <w:r w:rsidR="008B1063">
        <w:t xml:space="preserve"> </w:t>
      </w:r>
    </w:p>
    <w:p w14:paraId="75596CBF" w14:textId="4884DF96" w:rsidR="00D57519" w:rsidRPr="00873FFB" w:rsidRDefault="00D57519" w:rsidP="0048147C">
      <w:pPr>
        <w:pStyle w:val="Header"/>
        <w:ind w:left="4962"/>
        <w:rPr>
          <w:rFonts w:cstheme="majorHAnsi"/>
        </w:rPr>
      </w:pPr>
      <w:r w:rsidRPr="00873FFB">
        <w:rPr>
          <w:rFonts w:cstheme="majorHAnsi"/>
        </w:rPr>
        <w:t xml:space="preserve">For the attention of </w:t>
      </w:r>
      <w:r w:rsidR="0048147C" w:rsidRPr="00873FFB">
        <w:rPr>
          <w:rFonts w:cstheme="majorHAnsi"/>
          <w:bCs/>
        </w:rPr>
        <w:t>Parya Pasha Zadeh</w:t>
      </w:r>
    </w:p>
    <w:p w14:paraId="02ADC75D" w14:textId="77777777" w:rsidR="00D57519" w:rsidRPr="00873FFB" w:rsidRDefault="00D57519" w:rsidP="00D57519">
      <w:pPr>
        <w:rPr>
          <w:rFonts w:cstheme="majorHAnsi"/>
        </w:rPr>
      </w:pPr>
    </w:p>
    <w:p w14:paraId="5FC5E485" w14:textId="77777777" w:rsidR="00D57519" w:rsidRPr="00873FFB" w:rsidRDefault="00D57519" w:rsidP="00D57519">
      <w:pPr>
        <w:rPr>
          <w:rFonts w:cstheme="majorHAnsi"/>
        </w:rPr>
      </w:pPr>
    </w:p>
    <w:p w14:paraId="45DCA2D4" w14:textId="485ED3D9" w:rsidR="00D57519" w:rsidRPr="00873FFB" w:rsidRDefault="00D57519" w:rsidP="6420EE4F">
      <w:pPr>
        <w:rPr>
          <w:rFonts w:cstheme="majorBidi"/>
        </w:rPr>
      </w:pPr>
      <w:r w:rsidRPr="6420EE4F">
        <w:rPr>
          <w:rFonts w:cstheme="majorBidi"/>
        </w:rPr>
        <w:t>SUBJECT:</w:t>
      </w:r>
      <w:r>
        <w:tab/>
      </w:r>
      <w:r w:rsidRPr="6420EE4F">
        <w:rPr>
          <w:rFonts w:cstheme="majorBidi"/>
        </w:rPr>
        <w:t xml:space="preserve">Application for </w:t>
      </w:r>
      <w:r w:rsidR="0027546D" w:rsidRPr="6420EE4F">
        <w:rPr>
          <w:rFonts w:cstheme="majorBidi"/>
        </w:rPr>
        <w:t>NL Phi-Lab [</w:t>
      </w:r>
      <w:r w:rsidRPr="6420EE4F">
        <w:rPr>
          <w:rFonts w:cstheme="majorBidi"/>
        </w:rPr>
        <w:t xml:space="preserve">ESA </w:t>
      </w:r>
      <w:r w:rsidR="0027546D" w:rsidRPr="6420EE4F">
        <w:rPr>
          <w:rFonts w:cstheme="majorBidi"/>
        </w:rPr>
        <w:t>Phi</w:t>
      </w:r>
      <w:r w:rsidR="00F90C50" w:rsidRPr="6420EE4F">
        <w:rPr>
          <w:rFonts w:cstheme="majorBidi"/>
        </w:rPr>
        <w:t xml:space="preserve">-Lab </w:t>
      </w:r>
      <w:r w:rsidR="0027546D" w:rsidRPr="6420EE4F">
        <w:rPr>
          <w:rFonts w:cstheme="majorBidi"/>
        </w:rPr>
        <w:t>Netherlands]</w:t>
      </w:r>
    </w:p>
    <w:p w14:paraId="3C5F67B2" w14:textId="77777777" w:rsidR="00D57519" w:rsidRPr="00873FFB" w:rsidRDefault="00D57519" w:rsidP="6420EE4F">
      <w:pPr>
        <w:rPr>
          <w:rFonts w:cstheme="majorBidi"/>
          <w:color w:val="4472C4" w:themeColor="accent1"/>
        </w:rPr>
      </w:pPr>
      <w:r w:rsidRPr="6420EE4F">
        <w:rPr>
          <w:rFonts w:cstheme="majorBidi"/>
        </w:rPr>
        <w:t>REF:</w:t>
      </w:r>
      <w:r>
        <w:tab/>
      </w:r>
      <w:r>
        <w:tab/>
      </w:r>
      <w:r w:rsidRPr="6420EE4F">
        <w:rPr>
          <w:rFonts w:cstheme="majorBidi"/>
          <w:color w:val="4472C4" w:themeColor="accent1"/>
        </w:rPr>
        <w:t>[please insert your own reference number here]</w:t>
      </w:r>
    </w:p>
    <w:p w14:paraId="3319F8D9" w14:textId="77777777" w:rsidR="00D57519" w:rsidRPr="00873FFB" w:rsidRDefault="00D57519" w:rsidP="00D57519">
      <w:pPr>
        <w:rPr>
          <w:rFonts w:cstheme="majorHAnsi"/>
        </w:rPr>
      </w:pPr>
    </w:p>
    <w:p w14:paraId="066C66DD" w14:textId="77777777" w:rsidR="00D57519" w:rsidRPr="00873FFB" w:rsidRDefault="00D57519" w:rsidP="00D57519">
      <w:pPr>
        <w:rPr>
          <w:rFonts w:cstheme="majorHAnsi"/>
        </w:rPr>
      </w:pPr>
    </w:p>
    <w:p w14:paraId="07B2F173" w14:textId="77777777" w:rsidR="00D57519" w:rsidRPr="00873FFB" w:rsidRDefault="00D57519" w:rsidP="00D57519">
      <w:pPr>
        <w:rPr>
          <w:rFonts w:cstheme="majorHAnsi"/>
        </w:rPr>
      </w:pPr>
      <w:r w:rsidRPr="00873FFB">
        <w:rPr>
          <w:rFonts w:cstheme="majorHAnsi"/>
        </w:rPr>
        <w:t>Dear Madam, dear Sir,</w:t>
      </w:r>
    </w:p>
    <w:p w14:paraId="76E56EFD" w14:textId="77777777" w:rsidR="00D57519" w:rsidRPr="00873FFB" w:rsidRDefault="00D57519" w:rsidP="00D57519">
      <w:pPr>
        <w:rPr>
          <w:rFonts w:cstheme="majorHAnsi"/>
        </w:rPr>
      </w:pPr>
    </w:p>
    <w:p w14:paraId="5ADFD22D" w14:textId="1CC3F97A" w:rsidR="00D57519" w:rsidRPr="00873FFB" w:rsidRDefault="00D57519" w:rsidP="6420EE4F">
      <w:pPr>
        <w:jc w:val="both"/>
        <w:rPr>
          <w:rFonts w:cstheme="majorBidi"/>
          <w:color w:val="000000"/>
        </w:rPr>
      </w:pPr>
      <w:r w:rsidRPr="6420EE4F">
        <w:rPr>
          <w:rFonts w:cstheme="majorBidi"/>
          <w:color w:val="000000" w:themeColor="text1"/>
        </w:rPr>
        <w:t xml:space="preserve">In response to the Permanent Open Call for Proposals for ESA </w:t>
      </w:r>
      <w:r w:rsidR="00E25003" w:rsidRPr="6420EE4F">
        <w:rPr>
          <w:rFonts w:cstheme="majorBidi"/>
          <w:color w:val="000000" w:themeColor="text1"/>
        </w:rPr>
        <w:t>Phi</w:t>
      </w:r>
      <w:r w:rsidR="00F90C50" w:rsidRPr="6420EE4F">
        <w:rPr>
          <w:rFonts w:cstheme="majorBidi"/>
          <w:color w:val="000000" w:themeColor="text1"/>
        </w:rPr>
        <w:t xml:space="preserve">-Lab </w:t>
      </w:r>
      <w:r w:rsidRPr="6420EE4F">
        <w:rPr>
          <w:rFonts w:cstheme="majorBidi"/>
          <w:color w:val="000000" w:themeColor="text1"/>
        </w:rPr>
        <w:t xml:space="preserve">issued by </w:t>
      </w:r>
      <w:r w:rsidR="00E25003" w:rsidRPr="6420EE4F">
        <w:rPr>
          <w:rFonts w:cstheme="majorBidi"/>
        </w:rPr>
        <w:t>the Stichting NL Space Campus</w:t>
      </w:r>
      <w:r w:rsidRPr="6420EE4F">
        <w:rPr>
          <w:rFonts w:cstheme="majorBidi"/>
        </w:rPr>
        <w:t xml:space="preserve"> managing the ESA </w:t>
      </w:r>
      <w:r w:rsidR="00E25003" w:rsidRPr="6420EE4F">
        <w:rPr>
          <w:rFonts w:cstheme="majorBidi"/>
        </w:rPr>
        <w:t>Phi</w:t>
      </w:r>
      <w:r w:rsidR="00F90C50" w:rsidRPr="6420EE4F">
        <w:rPr>
          <w:rFonts w:cstheme="majorBidi"/>
        </w:rPr>
        <w:t>-Lab</w:t>
      </w:r>
      <w:r w:rsidR="00E25003" w:rsidRPr="6420EE4F">
        <w:rPr>
          <w:rFonts w:cstheme="majorBidi"/>
        </w:rPr>
        <w:t xml:space="preserve"> Netherlands,</w:t>
      </w:r>
      <w:r w:rsidRPr="6420EE4F">
        <w:rPr>
          <w:rFonts w:cstheme="majorBidi"/>
        </w:rPr>
        <w:t xml:space="preserve"> </w:t>
      </w:r>
      <w:r w:rsidRPr="6420EE4F">
        <w:rPr>
          <w:rFonts w:cstheme="majorBidi"/>
          <w:color w:val="4472C4" w:themeColor="accent1"/>
        </w:rPr>
        <w:t xml:space="preserve">[Company Name] </w:t>
      </w:r>
      <w:r w:rsidR="008D7547" w:rsidRPr="6420EE4F">
        <w:rPr>
          <w:rFonts w:cstheme="majorBidi"/>
          <w:color w:val="000000" w:themeColor="text1"/>
        </w:rPr>
        <w:t xml:space="preserve">is </w:t>
      </w:r>
      <w:r w:rsidRPr="6420EE4F">
        <w:rPr>
          <w:rFonts w:cstheme="majorBidi"/>
          <w:color w:val="000000" w:themeColor="text1"/>
        </w:rPr>
        <w:t xml:space="preserve">pleased to submit </w:t>
      </w:r>
      <w:r w:rsidRPr="6420EE4F">
        <w:rPr>
          <w:rFonts w:cstheme="majorBidi"/>
          <w:b/>
          <w:bCs/>
          <w:color w:val="000000" w:themeColor="text1"/>
        </w:rPr>
        <w:t>our proposal</w:t>
      </w:r>
      <w:r w:rsidRPr="6420EE4F">
        <w:rPr>
          <w:rFonts w:cstheme="majorBidi"/>
          <w:color w:val="000000" w:themeColor="text1"/>
        </w:rPr>
        <w:t xml:space="preserve"> for the project named </w:t>
      </w:r>
      <w:r w:rsidRPr="6420EE4F">
        <w:rPr>
          <w:rFonts w:cstheme="majorBidi"/>
          <w:color w:val="4472C4" w:themeColor="accent1"/>
        </w:rPr>
        <w:t xml:space="preserve">[insert project name]. </w:t>
      </w:r>
    </w:p>
    <w:p w14:paraId="578EE256" w14:textId="77777777" w:rsidR="00D57519" w:rsidRPr="00873FFB" w:rsidRDefault="00D57519" w:rsidP="00FE6EDA">
      <w:pPr>
        <w:jc w:val="both"/>
        <w:rPr>
          <w:rFonts w:cstheme="majorHAnsi"/>
        </w:rPr>
      </w:pPr>
    </w:p>
    <w:p w14:paraId="1F8DDCDA" w14:textId="7D1D15DE" w:rsidR="00D57519" w:rsidRPr="00873FFB" w:rsidRDefault="00D57519" w:rsidP="00FE6EDA">
      <w:pPr>
        <w:jc w:val="both"/>
        <w:rPr>
          <w:rFonts w:cstheme="majorHAnsi"/>
        </w:rPr>
      </w:pPr>
      <w:r w:rsidRPr="00873FFB">
        <w:rPr>
          <w:rFonts w:cstheme="majorHAnsi"/>
        </w:rPr>
        <w:t>Please find included the following information:</w:t>
      </w:r>
    </w:p>
    <w:p w14:paraId="7E94E530" w14:textId="21337676" w:rsidR="00D57519" w:rsidRPr="00873FFB" w:rsidRDefault="00D57519" w:rsidP="00FE6EDA">
      <w:pPr>
        <w:numPr>
          <w:ilvl w:val="0"/>
          <w:numId w:val="36"/>
        </w:numPr>
        <w:jc w:val="both"/>
        <w:rPr>
          <w:rFonts w:cstheme="majorHAnsi"/>
          <w:color w:val="000000"/>
        </w:rPr>
      </w:pPr>
      <w:r w:rsidRPr="00873FFB">
        <w:rPr>
          <w:rFonts w:cstheme="majorHAnsi"/>
        </w:rPr>
        <w:t>Requirements Checklist</w:t>
      </w:r>
    </w:p>
    <w:p w14:paraId="18F6DF24" w14:textId="33A681F2" w:rsidR="00D57519" w:rsidRPr="00873FFB" w:rsidRDefault="00D57519" w:rsidP="00FE6EDA">
      <w:pPr>
        <w:numPr>
          <w:ilvl w:val="0"/>
          <w:numId w:val="36"/>
        </w:numPr>
        <w:jc w:val="both"/>
        <w:rPr>
          <w:rFonts w:cstheme="majorHAnsi"/>
        </w:rPr>
      </w:pPr>
      <w:r w:rsidRPr="00873FFB">
        <w:rPr>
          <w:rFonts w:cstheme="majorHAnsi"/>
        </w:rPr>
        <w:t>Executive Summary</w:t>
      </w:r>
    </w:p>
    <w:p w14:paraId="51DB3268" w14:textId="36BA9F67" w:rsidR="00D57519" w:rsidRPr="00873FFB" w:rsidRDefault="00F90C50" w:rsidP="6ACDEDA3">
      <w:pPr>
        <w:numPr>
          <w:ilvl w:val="0"/>
          <w:numId w:val="36"/>
        </w:numPr>
        <w:jc w:val="both"/>
        <w:rPr>
          <w:rFonts w:cstheme="majorBidi"/>
        </w:rPr>
      </w:pPr>
      <w:r w:rsidRPr="00873FFB">
        <w:rPr>
          <w:rFonts w:cstheme="majorBidi"/>
        </w:rPr>
        <w:t>R</w:t>
      </w:r>
      <w:r w:rsidR="4DD29B54" w:rsidRPr="00873FFB">
        <w:rPr>
          <w:rFonts w:cstheme="majorBidi"/>
        </w:rPr>
        <w:t xml:space="preserve">&amp;D and Potential Impact </w:t>
      </w:r>
      <w:r w:rsidR="00D57519" w:rsidRPr="00873FFB">
        <w:rPr>
          <w:rFonts w:cstheme="majorBidi"/>
        </w:rPr>
        <w:t>Proposal</w:t>
      </w:r>
    </w:p>
    <w:p w14:paraId="2F0FBBD7" w14:textId="0ADFAAC6" w:rsidR="00D57519" w:rsidRPr="00873FFB" w:rsidRDefault="00D57519" w:rsidP="00FE6EDA">
      <w:pPr>
        <w:numPr>
          <w:ilvl w:val="0"/>
          <w:numId w:val="36"/>
        </w:numPr>
        <w:jc w:val="both"/>
        <w:rPr>
          <w:rFonts w:cstheme="majorHAnsi"/>
        </w:rPr>
      </w:pPr>
      <w:r w:rsidRPr="00873FFB">
        <w:rPr>
          <w:rFonts w:cstheme="majorHAnsi"/>
        </w:rPr>
        <w:t xml:space="preserve">Activity </w:t>
      </w:r>
      <w:r w:rsidR="00F90C50" w:rsidRPr="00873FFB">
        <w:rPr>
          <w:rFonts w:cstheme="majorHAnsi"/>
        </w:rPr>
        <w:t xml:space="preserve">and Management </w:t>
      </w:r>
      <w:r w:rsidRPr="00873FFB">
        <w:rPr>
          <w:rFonts w:cstheme="majorHAnsi"/>
        </w:rPr>
        <w:t>Proposal</w:t>
      </w:r>
    </w:p>
    <w:p w14:paraId="2AC7B523" w14:textId="05C7DF24" w:rsidR="00D57519" w:rsidRPr="00873FFB" w:rsidRDefault="00D57519" w:rsidP="00FE6EDA">
      <w:pPr>
        <w:numPr>
          <w:ilvl w:val="0"/>
          <w:numId w:val="36"/>
        </w:numPr>
        <w:jc w:val="both"/>
        <w:rPr>
          <w:rFonts w:cstheme="majorHAnsi"/>
        </w:rPr>
      </w:pPr>
      <w:r w:rsidRPr="00873FFB">
        <w:rPr>
          <w:rFonts w:cstheme="majorHAnsi"/>
        </w:rPr>
        <w:t>Annexes</w:t>
      </w:r>
    </w:p>
    <w:p w14:paraId="6129A0D0" w14:textId="77777777" w:rsidR="00D57519" w:rsidRPr="00873FFB" w:rsidRDefault="00D57519" w:rsidP="00FE6EDA">
      <w:pPr>
        <w:jc w:val="both"/>
        <w:rPr>
          <w:rFonts w:cstheme="majorHAnsi"/>
        </w:rPr>
      </w:pPr>
    </w:p>
    <w:p w14:paraId="150B2E05" w14:textId="5728531E" w:rsidR="00D57519" w:rsidRPr="00873FFB" w:rsidRDefault="00D57519" w:rsidP="00FE6EDA">
      <w:pPr>
        <w:jc w:val="both"/>
        <w:rPr>
          <w:rFonts w:cstheme="majorHAnsi"/>
          <w:color w:val="000000"/>
        </w:rPr>
      </w:pPr>
      <w:r w:rsidRPr="00873FFB">
        <w:rPr>
          <w:rFonts w:cstheme="majorHAnsi"/>
          <w:color w:val="000000"/>
        </w:rPr>
        <w:t xml:space="preserve">1. </w:t>
      </w:r>
      <w:r w:rsidR="00FE6EDA" w:rsidRPr="00873FFB">
        <w:rPr>
          <w:rFonts w:cstheme="majorHAnsi"/>
          <w:color w:val="000000"/>
        </w:rPr>
        <w:t>We hereby declare that t</w:t>
      </w:r>
      <w:r w:rsidRPr="00873FFB">
        <w:rPr>
          <w:rFonts w:cstheme="majorHAnsi"/>
          <w:color w:val="000000"/>
        </w:rPr>
        <w:t xml:space="preserve">he Application is </w:t>
      </w:r>
      <w:r w:rsidRPr="00873FFB">
        <w:rPr>
          <w:rFonts w:cstheme="majorHAnsi"/>
          <w:b/>
          <w:color w:val="000000"/>
        </w:rPr>
        <w:t>compliant with the Requirements</w:t>
      </w:r>
      <w:r w:rsidRPr="00873FFB">
        <w:rPr>
          <w:rFonts w:cstheme="majorHAnsi"/>
          <w:color w:val="000000"/>
        </w:rPr>
        <w:t xml:space="preserve"> set out in the Call for Proposals as shown in the Requirement Checklist below.</w:t>
      </w:r>
    </w:p>
    <w:p w14:paraId="68F14337" w14:textId="77777777" w:rsidR="00D57519" w:rsidRPr="00873FFB" w:rsidRDefault="00D57519" w:rsidP="00FE6EDA">
      <w:pPr>
        <w:jc w:val="both"/>
        <w:rPr>
          <w:rFonts w:cstheme="majorHAnsi"/>
          <w:color w:val="000000"/>
        </w:rPr>
      </w:pPr>
    </w:p>
    <w:p w14:paraId="0AAC872D" w14:textId="368F8C30" w:rsidR="00D57519" w:rsidRPr="00873FFB" w:rsidRDefault="00D57519" w:rsidP="00FE6EDA">
      <w:pPr>
        <w:jc w:val="both"/>
        <w:rPr>
          <w:rFonts w:cstheme="majorHAnsi"/>
          <w:color w:val="000000"/>
        </w:rPr>
      </w:pPr>
      <w:r w:rsidRPr="00873FFB">
        <w:rPr>
          <w:rFonts w:cstheme="majorHAnsi"/>
          <w:color w:val="000000"/>
        </w:rPr>
        <w:t xml:space="preserve">2. </w:t>
      </w:r>
      <w:r w:rsidR="00FE6EDA" w:rsidRPr="00873FFB">
        <w:rPr>
          <w:rFonts w:cstheme="majorHAnsi"/>
          <w:color w:val="000000"/>
        </w:rPr>
        <w:t>We hereby confirm that t</w:t>
      </w:r>
      <w:r w:rsidRPr="00873FFB">
        <w:rPr>
          <w:rFonts w:cstheme="majorHAnsi"/>
          <w:color w:val="000000"/>
        </w:rPr>
        <w:t xml:space="preserve">he </w:t>
      </w:r>
      <w:r w:rsidRPr="00873FFB">
        <w:rPr>
          <w:rFonts w:cstheme="majorHAnsi"/>
          <w:b/>
          <w:color w:val="000000"/>
        </w:rPr>
        <w:t xml:space="preserve">contract conditions have been read, </w:t>
      </w:r>
      <w:r w:rsidR="006E21D2" w:rsidRPr="00873FFB">
        <w:rPr>
          <w:rFonts w:cstheme="majorHAnsi"/>
          <w:b/>
          <w:color w:val="000000"/>
        </w:rPr>
        <w:t>understood,</w:t>
      </w:r>
      <w:r w:rsidRPr="00873FFB">
        <w:rPr>
          <w:rFonts w:cstheme="majorHAnsi"/>
          <w:b/>
          <w:color w:val="000000"/>
        </w:rPr>
        <w:t xml:space="preserve"> and accepted, and any of the Applicant’s terms and conditions do not apply</w:t>
      </w:r>
      <w:r w:rsidRPr="00873FFB">
        <w:rPr>
          <w:rFonts w:cstheme="majorHAnsi"/>
          <w:color w:val="000000"/>
        </w:rPr>
        <w:t>.</w:t>
      </w:r>
    </w:p>
    <w:p w14:paraId="17CA75EF" w14:textId="77777777" w:rsidR="00D57519" w:rsidRPr="00873FFB" w:rsidRDefault="00D57519" w:rsidP="00FE6EDA">
      <w:pPr>
        <w:pStyle w:val="BodyTextIndent2"/>
        <w:spacing w:after="0" w:line="240" w:lineRule="auto"/>
        <w:ind w:left="0"/>
        <w:jc w:val="both"/>
        <w:rPr>
          <w:rFonts w:asciiTheme="minorHAnsi" w:hAnsiTheme="minorHAnsi" w:cstheme="majorHAnsi"/>
        </w:rPr>
      </w:pPr>
    </w:p>
    <w:p w14:paraId="4D1B0839" w14:textId="77777777" w:rsidR="00D57519" w:rsidRPr="00873FFB" w:rsidRDefault="00D57519" w:rsidP="00FE6EDA">
      <w:pPr>
        <w:pStyle w:val="BodyTextIndent2"/>
        <w:spacing w:after="0" w:line="240" w:lineRule="auto"/>
        <w:ind w:left="0"/>
        <w:jc w:val="both"/>
        <w:rPr>
          <w:rFonts w:asciiTheme="minorHAnsi" w:hAnsiTheme="minorHAnsi" w:cstheme="majorHAnsi"/>
        </w:rPr>
      </w:pPr>
      <w:r w:rsidRPr="00873FFB">
        <w:rPr>
          <w:rFonts w:asciiTheme="minorHAnsi" w:hAnsiTheme="minorHAnsi" w:cstheme="majorHAnsi"/>
        </w:rPr>
        <w:t xml:space="preserve">Any queries relevant to the proposal are to be addressed to the attention of: </w:t>
      </w:r>
    </w:p>
    <w:p w14:paraId="2117479A"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[Name(s)]</w:t>
      </w:r>
    </w:p>
    <w:p w14:paraId="1522B112"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[Address(es)]</w:t>
      </w:r>
    </w:p>
    <w:p w14:paraId="6EEFB602"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 xml:space="preserve">[Phone] </w:t>
      </w:r>
    </w:p>
    <w:p w14:paraId="7D266CF3"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[E-Mail]</w:t>
      </w:r>
    </w:p>
    <w:p w14:paraId="462E9ACA" w14:textId="77777777" w:rsidR="00D57519" w:rsidRPr="00873FFB" w:rsidRDefault="00D57519" w:rsidP="00D57519">
      <w:pPr>
        <w:rPr>
          <w:rFonts w:cstheme="majorHAnsi"/>
        </w:rPr>
      </w:pPr>
    </w:p>
    <w:p w14:paraId="04F5229C" w14:textId="77777777" w:rsidR="00D57519" w:rsidRPr="00873FFB" w:rsidRDefault="00D57519" w:rsidP="6420EE4F">
      <w:pPr>
        <w:rPr>
          <w:rFonts w:cstheme="majorBidi"/>
        </w:rPr>
      </w:pPr>
      <w:r w:rsidRPr="6420EE4F">
        <w:rPr>
          <w:rFonts w:cstheme="majorBidi"/>
        </w:rPr>
        <w:t xml:space="preserve">Contact information of the person(s) who will be in charge of the day-to-day management: </w:t>
      </w:r>
    </w:p>
    <w:p w14:paraId="4B3D6B60"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[Name(s)]</w:t>
      </w:r>
    </w:p>
    <w:p w14:paraId="0E4D1E44"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lastRenderedPageBreak/>
        <w:t>[Address(es)]</w:t>
      </w:r>
    </w:p>
    <w:p w14:paraId="3F8EC8C1"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 xml:space="preserve">[Phone] </w:t>
      </w:r>
    </w:p>
    <w:p w14:paraId="63B87AD7"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[E-Mail]</w:t>
      </w:r>
    </w:p>
    <w:p w14:paraId="374D6512" w14:textId="77777777" w:rsidR="00D57519" w:rsidRPr="00873FFB" w:rsidRDefault="00D57519" w:rsidP="00D57519">
      <w:pPr>
        <w:rPr>
          <w:rFonts w:cstheme="majorHAnsi"/>
        </w:rPr>
      </w:pPr>
    </w:p>
    <w:p w14:paraId="2F2B2AA6" w14:textId="77777777" w:rsidR="00D57519" w:rsidRPr="00873FFB" w:rsidRDefault="00D57519" w:rsidP="00D57519">
      <w:pPr>
        <w:rPr>
          <w:rFonts w:cstheme="majorHAnsi"/>
        </w:rPr>
      </w:pPr>
      <w:r w:rsidRPr="00873FFB">
        <w:rPr>
          <w:rFonts w:cstheme="majorHAnsi"/>
        </w:rPr>
        <w:t>Contact information of the legal representative who will be signing the contract:</w:t>
      </w:r>
    </w:p>
    <w:p w14:paraId="260FE43E"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[Name(s)]</w:t>
      </w:r>
    </w:p>
    <w:p w14:paraId="4AB3F25E"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[Address(es)]</w:t>
      </w:r>
    </w:p>
    <w:p w14:paraId="7465E3CD"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 xml:space="preserve">[Phone] </w:t>
      </w:r>
    </w:p>
    <w:p w14:paraId="03E11FA5"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[E-Mail]</w:t>
      </w:r>
    </w:p>
    <w:p w14:paraId="6E87AD45" w14:textId="77777777" w:rsidR="00D57519" w:rsidRPr="00873FFB" w:rsidRDefault="00D57519" w:rsidP="00D57519">
      <w:pPr>
        <w:pStyle w:val="BodyTextIndent2"/>
        <w:spacing w:after="0" w:line="240" w:lineRule="auto"/>
        <w:ind w:left="0"/>
        <w:rPr>
          <w:rFonts w:asciiTheme="minorHAnsi" w:hAnsiTheme="minorHAnsi" w:cstheme="majorHAnsi"/>
          <w:b/>
        </w:rPr>
      </w:pPr>
    </w:p>
    <w:p w14:paraId="660F0FF9" w14:textId="77777777" w:rsidR="00D57519" w:rsidRPr="00873FFB" w:rsidRDefault="00D57519" w:rsidP="00D57519">
      <w:pPr>
        <w:pStyle w:val="BodyTextIndent2"/>
        <w:spacing w:after="0" w:line="240" w:lineRule="auto"/>
        <w:ind w:left="0"/>
        <w:rPr>
          <w:rFonts w:asciiTheme="minorHAnsi" w:hAnsiTheme="minorHAnsi" w:cstheme="majorHAnsi"/>
          <w:b/>
        </w:rPr>
      </w:pPr>
    </w:p>
    <w:p w14:paraId="6AE4B07A" w14:textId="77777777" w:rsidR="00D57519" w:rsidRPr="00873FFB" w:rsidRDefault="00D57519" w:rsidP="00D57519">
      <w:pPr>
        <w:pStyle w:val="BodyTextIndent2"/>
        <w:spacing w:after="0" w:line="240" w:lineRule="auto"/>
        <w:ind w:left="0"/>
        <w:rPr>
          <w:rFonts w:asciiTheme="minorHAnsi" w:hAnsiTheme="minorHAnsi" w:cstheme="majorHAnsi"/>
          <w:b/>
        </w:rPr>
      </w:pPr>
    </w:p>
    <w:p w14:paraId="62531D2C" w14:textId="77777777" w:rsidR="00D57519" w:rsidRPr="00873FFB" w:rsidRDefault="00D57519" w:rsidP="6420EE4F">
      <w:pPr>
        <w:pStyle w:val="BodyTextIndent2"/>
        <w:spacing w:after="0" w:line="240" w:lineRule="auto"/>
        <w:ind w:left="0"/>
        <w:rPr>
          <w:rFonts w:asciiTheme="minorHAnsi" w:hAnsiTheme="minorHAnsi" w:cstheme="majorBidi"/>
          <w:b/>
          <w:bCs/>
        </w:rPr>
      </w:pPr>
      <w:r w:rsidRPr="6420EE4F">
        <w:rPr>
          <w:rFonts w:asciiTheme="minorHAnsi" w:hAnsiTheme="minorHAnsi" w:cstheme="majorBidi"/>
          <w:b/>
          <w:bCs/>
        </w:rPr>
        <w:t>Signature(s):</w:t>
      </w:r>
      <w:r>
        <w:tab/>
      </w:r>
      <w:r>
        <w:tab/>
      </w:r>
      <w:r>
        <w:tab/>
      </w:r>
      <w:r>
        <w:tab/>
      </w:r>
      <w:r>
        <w:tab/>
      </w:r>
      <w:r>
        <w:tab/>
      </w:r>
      <w:r w:rsidRPr="6420EE4F">
        <w:rPr>
          <w:rFonts w:asciiTheme="minorHAnsi" w:hAnsiTheme="minorHAnsi" w:cstheme="majorBidi"/>
          <w:b/>
          <w:bCs/>
        </w:rPr>
        <w:t>Date:</w:t>
      </w:r>
      <w:r>
        <w:tab/>
      </w:r>
      <w:r w:rsidRPr="6420EE4F">
        <w:rPr>
          <w:rFonts w:asciiTheme="minorHAnsi" w:hAnsiTheme="minorHAnsi" w:cstheme="majorBidi"/>
          <w:color w:val="4472C4" w:themeColor="accent1"/>
        </w:rPr>
        <w:t>[insert date of submission]</w:t>
      </w:r>
    </w:p>
    <w:p w14:paraId="69B9ACD1" w14:textId="1327BFE5" w:rsidR="00D57519" w:rsidRPr="00873FFB" w:rsidRDefault="00D57519" w:rsidP="00D57519">
      <w:pPr>
        <w:rPr>
          <w:rFonts w:cstheme="majorHAnsi"/>
        </w:rPr>
      </w:pPr>
      <w:r w:rsidRPr="00873FFB">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57519" w:rsidRPr="00873FFB" w14:paraId="6F0E3CAE" w14:textId="77777777" w:rsidTr="6420EE4F">
        <w:tc>
          <w:tcPr>
            <w:tcW w:w="7314" w:type="dxa"/>
            <w:shd w:val="clear" w:color="auto" w:fill="auto"/>
          </w:tcPr>
          <w:p w14:paraId="4C3236C4" w14:textId="7E448509" w:rsidR="00D57519" w:rsidRPr="00873FFB" w:rsidRDefault="00D57519" w:rsidP="00D57519">
            <w:pPr>
              <w:autoSpaceDE w:val="0"/>
              <w:autoSpaceDN w:val="0"/>
              <w:adjustRightInd w:val="0"/>
              <w:rPr>
                <w:rFonts w:cstheme="majorHAnsi"/>
                <w:b/>
              </w:rPr>
            </w:pPr>
            <w:r w:rsidRPr="00873FFB">
              <w:rPr>
                <w:rFonts w:cstheme="majorHAnsi"/>
                <w:b/>
              </w:rPr>
              <w:lastRenderedPageBreak/>
              <w:t>ESA</w:t>
            </w:r>
            <w:r w:rsidR="008D7547" w:rsidRPr="00873FFB">
              <w:rPr>
                <w:rFonts w:cstheme="majorHAnsi"/>
                <w:b/>
              </w:rPr>
              <w:t xml:space="preserve"> </w:t>
            </w:r>
            <w:r w:rsidR="00BD240E" w:rsidRPr="00873FFB">
              <w:rPr>
                <w:rFonts w:cstheme="majorHAnsi"/>
                <w:b/>
              </w:rPr>
              <w:t>Phi</w:t>
            </w:r>
            <w:r w:rsidR="00F90C50" w:rsidRPr="00873FFB">
              <w:rPr>
                <w:rFonts w:cstheme="majorHAnsi"/>
                <w:b/>
              </w:rPr>
              <w:t xml:space="preserve">-Lab </w:t>
            </w:r>
            <w:r w:rsidRPr="00873FFB">
              <w:rPr>
                <w:rFonts w:cstheme="majorHAnsi"/>
                <w:b/>
              </w:rPr>
              <w:t xml:space="preserve">General Application Requirements: </w:t>
            </w:r>
          </w:p>
        </w:tc>
        <w:tc>
          <w:tcPr>
            <w:tcW w:w="2154" w:type="dxa"/>
            <w:shd w:val="clear" w:color="auto" w:fill="auto"/>
          </w:tcPr>
          <w:p w14:paraId="3D6BE3C8" w14:textId="77777777" w:rsidR="00D57519" w:rsidRPr="00873FFB" w:rsidRDefault="00D57519" w:rsidP="00D57519">
            <w:pPr>
              <w:rPr>
                <w:rFonts w:cstheme="majorHAnsi"/>
              </w:rPr>
            </w:pPr>
            <w:r w:rsidRPr="00873FFB">
              <w:rPr>
                <w:rFonts w:cstheme="majorHAnsi"/>
                <w:b/>
              </w:rPr>
              <w:t>Compliance statement</w:t>
            </w:r>
          </w:p>
        </w:tc>
      </w:tr>
      <w:tr w:rsidR="00D57519" w:rsidRPr="00873FFB" w14:paraId="7E963046" w14:textId="77777777" w:rsidTr="6420EE4F">
        <w:tc>
          <w:tcPr>
            <w:tcW w:w="7314" w:type="dxa"/>
            <w:shd w:val="clear" w:color="auto" w:fill="auto"/>
          </w:tcPr>
          <w:p w14:paraId="103AD4ED" w14:textId="27F39896" w:rsidR="00D57519" w:rsidRPr="00873FFB" w:rsidRDefault="00D57519" w:rsidP="6420EE4F">
            <w:pPr>
              <w:tabs>
                <w:tab w:val="left" w:pos="540"/>
              </w:tabs>
              <w:jc w:val="both"/>
              <w:rPr>
                <w:rFonts w:cstheme="majorBidi"/>
              </w:rPr>
            </w:pPr>
            <w:r w:rsidRPr="6420EE4F">
              <w:rPr>
                <w:rFonts w:cstheme="majorBidi"/>
              </w:rPr>
              <w:t xml:space="preserve">The </w:t>
            </w:r>
            <w:r w:rsidR="00F90C50" w:rsidRPr="6420EE4F">
              <w:rPr>
                <w:rFonts w:cstheme="majorBidi"/>
              </w:rPr>
              <w:t>proposed Research activity is in line with the focus and objectives defined by the Call</w:t>
            </w:r>
          </w:p>
        </w:tc>
        <w:tc>
          <w:tcPr>
            <w:tcW w:w="2154" w:type="dxa"/>
            <w:shd w:val="clear" w:color="auto" w:fill="auto"/>
          </w:tcPr>
          <w:p w14:paraId="3C07495C" w14:textId="4D85C870"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1B58D0FB" w14:textId="77777777" w:rsidTr="6420EE4F">
        <w:tc>
          <w:tcPr>
            <w:tcW w:w="7314" w:type="dxa"/>
            <w:shd w:val="clear" w:color="auto" w:fill="auto"/>
          </w:tcPr>
          <w:p w14:paraId="02A94AF5" w14:textId="17A89A9D" w:rsidR="00D57519" w:rsidRPr="00873FFB" w:rsidRDefault="00D57519" w:rsidP="00F76768">
            <w:pPr>
              <w:spacing w:line="276" w:lineRule="auto"/>
              <w:jc w:val="both"/>
            </w:pPr>
            <w:r w:rsidRPr="00873FFB">
              <w:t xml:space="preserve">The Applicant is a legal entity (a public law company / a private law company / an association / a foundation, etc.) registered under the laws of </w:t>
            </w:r>
            <w:r w:rsidR="00F90C50" w:rsidRPr="00873FFB">
              <w:t>an ESA Member State (</w:t>
            </w:r>
            <w:r w:rsidR="00F90C50" w:rsidRPr="00873FFB">
              <w:rPr>
                <w:rFonts w:cstheme="majorHAnsi"/>
                <w:color w:val="4472C4" w:themeColor="accent1"/>
              </w:rPr>
              <w:t>specify Country)</w:t>
            </w:r>
          </w:p>
        </w:tc>
        <w:tc>
          <w:tcPr>
            <w:tcW w:w="2154" w:type="dxa"/>
            <w:shd w:val="clear" w:color="auto" w:fill="auto"/>
          </w:tcPr>
          <w:p w14:paraId="33AD5313" w14:textId="36A2C335"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22471602" w14:textId="77777777" w:rsidTr="6420EE4F">
        <w:tc>
          <w:tcPr>
            <w:tcW w:w="7314" w:type="dxa"/>
            <w:shd w:val="clear" w:color="auto" w:fill="auto"/>
          </w:tcPr>
          <w:p w14:paraId="073B44E5" w14:textId="2F457BBC" w:rsidR="00D57519" w:rsidRPr="00873FFB" w:rsidRDefault="00D57519" w:rsidP="17C4EAE4">
            <w:pPr>
              <w:jc w:val="both"/>
              <w:rPr>
                <w:rFonts w:cstheme="majorBidi"/>
              </w:rPr>
            </w:pPr>
            <w:r w:rsidRPr="00873FFB">
              <w:rPr>
                <w:rFonts w:cstheme="majorBidi"/>
              </w:rPr>
              <w:t>The Applicant i</w:t>
            </w:r>
            <w:r w:rsidRPr="00873FFB">
              <w:t xml:space="preserve">s fully compliant </w:t>
            </w:r>
            <w:r w:rsidR="001935CB" w:rsidRPr="00873FFB">
              <w:t>with the Netherlands</w:t>
            </w:r>
            <w:r w:rsidRPr="00873FFB">
              <w:t xml:space="preserve"> tax and social security obligations</w:t>
            </w:r>
          </w:p>
        </w:tc>
        <w:tc>
          <w:tcPr>
            <w:tcW w:w="2154" w:type="dxa"/>
            <w:shd w:val="clear" w:color="auto" w:fill="auto"/>
          </w:tcPr>
          <w:p w14:paraId="07CEC423" w14:textId="7444F6E7"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156696C3" w14:textId="77777777" w:rsidTr="6420EE4F">
        <w:tc>
          <w:tcPr>
            <w:tcW w:w="7314" w:type="dxa"/>
            <w:shd w:val="clear" w:color="auto" w:fill="auto"/>
          </w:tcPr>
          <w:p w14:paraId="1C241369" w14:textId="07C6C8E4" w:rsidR="00D57519" w:rsidRPr="00873FFB" w:rsidRDefault="00D57519" w:rsidP="00F76768">
            <w:pPr>
              <w:tabs>
                <w:tab w:val="left" w:pos="540"/>
              </w:tabs>
              <w:jc w:val="both"/>
              <w:rPr>
                <w:rFonts w:cstheme="majorHAnsi"/>
              </w:rPr>
            </w:pPr>
            <w:r w:rsidRPr="00873FFB">
              <w:rPr>
                <w:rFonts w:cstheme="majorHAnsi"/>
              </w:rPr>
              <w:t xml:space="preserve">The Applicant does not conduct business activities promoting, or being related to alcohol abuse, tobacco, religion, politics, intolerance, violence, firearms, pornography, obscenity, </w:t>
            </w:r>
            <w:r w:rsidR="006E21D2" w:rsidRPr="00873FFB">
              <w:rPr>
                <w:rFonts w:cstheme="majorHAnsi"/>
              </w:rPr>
              <w:t>gambling,</w:t>
            </w:r>
            <w:r w:rsidRPr="00873FFB">
              <w:rPr>
                <w:rFonts w:cstheme="majorHAnsi"/>
              </w:rPr>
              <w:t xml:space="preserve"> or illegal drugs.</w:t>
            </w:r>
          </w:p>
        </w:tc>
        <w:tc>
          <w:tcPr>
            <w:tcW w:w="2154" w:type="dxa"/>
            <w:shd w:val="clear" w:color="auto" w:fill="auto"/>
          </w:tcPr>
          <w:p w14:paraId="2F095DF7" w14:textId="492DB340" w:rsidR="00D57519" w:rsidRPr="00873FFB" w:rsidRDefault="00D57519" w:rsidP="00D57519">
            <w:pPr>
              <w:rPr>
                <w:color w:val="4472C4" w:themeColor="accent1"/>
              </w:rPr>
            </w:pPr>
            <w:r w:rsidRPr="00873FFB">
              <w:rPr>
                <w:color w:val="4472C4" w:themeColor="accent1"/>
              </w:rPr>
              <w:t>[compliant/non-compliant/partially</w:t>
            </w:r>
            <w:r w:rsidR="00BB3130" w:rsidRPr="00873FFB">
              <w:rPr>
                <w:color w:val="4472C4" w:themeColor="accent1"/>
              </w:rPr>
              <w:t xml:space="preserve"> </w:t>
            </w:r>
            <w:r w:rsidRPr="00873FFB">
              <w:rPr>
                <w:color w:val="4472C4" w:themeColor="accent1"/>
              </w:rPr>
              <w:t>compliant]</w:t>
            </w:r>
          </w:p>
        </w:tc>
      </w:tr>
      <w:tr w:rsidR="00D57519" w:rsidRPr="00873FFB" w14:paraId="19EF8BEA" w14:textId="77777777" w:rsidTr="6420EE4F">
        <w:tc>
          <w:tcPr>
            <w:tcW w:w="7314" w:type="dxa"/>
            <w:shd w:val="clear" w:color="auto" w:fill="auto"/>
          </w:tcPr>
          <w:p w14:paraId="3AD58709" w14:textId="77777777" w:rsidR="00D57519" w:rsidRPr="00873FFB" w:rsidRDefault="00D57519" w:rsidP="6420EE4F">
            <w:pPr>
              <w:autoSpaceDE w:val="0"/>
              <w:autoSpaceDN w:val="0"/>
              <w:adjustRightInd w:val="0"/>
              <w:rPr>
                <w:rFonts w:cstheme="majorBidi"/>
              </w:rPr>
            </w:pPr>
            <w:r w:rsidRPr="6420EE4F">
              <w:rPr>
                <w:rFonts w:cstheme="majorBidi"/>
              </w:rPr>
              <w:t>The Applicant is able to communicate in English.</w:t>
            </w:r>
          </w:p>
        </w:tc>
        <w:tc>
          <w:tcPr>
            <w:tcW w:w="2154" w:type="dxa"/>
            <w:shd w:val="clear" w:color="auto" w:fill="auto"/>
          </w:tcPr>
          <w:p w14:paraId="2CAA3CE9" w14:textId="04C10AA5"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1DC0D1A8" w14:textId="77777777" w:rsidTr="6420EE4F">
        <w:tc>
          <w:tcPr>
            <w:tcW w:w="7314" w:type="dxa"/>
            <w:shd w:val="clear" w:color="auto" w:fill="auto"/>
          </w:tcPr>
          <w:p w14:paraId="15D75E9C" w14:textId="069C508E" w:rsidR="00D57519" w:rsidRPr="00873FFB" w:rsidRDefault="00D57519" w:rsidP="00F76768">
            <w:pPr>
              <w:jc w:val="both"/>
              <w:rPr>
                <w:rFonts w:cstheme="majorHAnsi"/>
              </w:rPr>
            </w:pPr>
            <w:r w:rsidRPr="00873FFB">
              <w:rPr>
                <w:rFonts w:cstheme="majorHAnsi"/>
              </w:rPr>
              <w:t xml:space="preserve">The Applicant states that the terms and conditions of the </w:t>
            </w:r>
            <w:r w:rsidR="00FE6EDA" w:rsidRPr="00873FFB">
              <w:rPr>
                <w:rFonts w:cstheme="majorHAnsi"/>
              </w:rPr>
              <w:t xml:space="preserve">Draft </w:t>
            </w:r>
            <w:r w:rsidRPr="00873FFB">
              <w:rPr>
                <w:rFonts w:cstheme="majorHAnsi"/>
              </w:rPr>
              <w:t xml:space="preserve">ESA </w:t>
            </w:r>
            <w:r w:rsidR="000C6FCE" w:rsidRPr="00873FFB">
              <w:rPr>
                <w:rFonts w:cstheme="majorBidi"/>
                <w:color w:val="000000" w:themeColor="text1"/>
              </w:rPr>
              <w:t>Phi</w:t>
            </w:r>
            <w:r w:rsidR="00F90C50" w:rsidRPr="00873FFB">
              <w:rPr>
                <w:rFonts w:cstheme="majorBidi"/>
                <w:color w:val="000000" w:themeColor="text1"/>
              </w:rPr>
              <w:t xml:space="preserve">-Lab </w:t>
            </w:r>
            <w:r w:rsidR="00FE6EDA" w:rsidRPr="00873FFB">
              <w:rPr>
                <w:rFonts w:cstheme="majorHAnsi"/>
              </w:rPr>
              <w:t xml:space="preserve">Contract </w:t>
            </w:r>
            <w:r w:rsidRPr="00873FFB">
              <w:rPr>
                <w:rFonts w:cstheme="majorHAnsi"/>
              </w:rPr>
              <w:t>are accepted without any reservations.</w:t>
            </w:r>
          </w:p>
        </w:tc>
        <w:tc>
          <w:tcPr>
            <w:tcW w:w="2154" w:type="dxa"/>
            <w:shd w:val="clear" w:color="auto" w:fill="auto"/>
          </w:tcPr>
          <w:p w14:paraId="02554EE8" w14:textId="3C940502"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6989933A" w14:textId="77777777" w:rsidTr="6420EE4F">
        <w:tc>
          <w:tcPr>
            <w:tcW w:w="7314" w:type="dxa"/>
            <w:shd w:val="clear" w:color="auto" w:fill="auto"/>
          </w:tcPr>
          <w:p w14:paraId="0937D66E" w14:textId="1EE35736" w:rsidR="00D57519" w:rsidRPr="00873FFB" w:rsidRDefault="3E9D5878" w:rsidP="65477049">
            <w:pPr>
              <w:rPr>
                <w:rFonts w:cstheme="majorBidi"/>
              </w:rPr>
            </w:pPr>
            <w:r w:rsidRPr="00873FFB">
              <w:rPr>
                <w:rFonts w:cstheme="majorBidi"/>
              </w:rPr>
              <w:t xml:space="preserve">The Funding is </w:t>
            </w:r>
            <w:r w:rsidR="5658A3DC" w:rsidRPr="00873FFB">
              <w:rPr>
                <w:rFonts w:cstheme="majorBidi"/>
              </w:rPr>
              <w:t>exclusively dedicated to completing the</w:t>
            </w:r>
            <w:r w:rsidRPr="00873FFB">
              <w:rPr>
                <w:rFonts w:cstheme="majorBidi"/>
              </w:rPr>
              <w:t xml:space="preserve"> work packages </w:t>
            </w:r>
            <w:r w:rsidR="5658A3DC" w:rsidRPr="00873FFB">
              <w:rPr>
                <w:rFonts w:cstheme="majorBidi"/>
              </w:rPr>
              <w:t xml:space="preserve">of </w:t>
            </w:r>
            <w:r w:rsidRPr="00873FFB">
              <w:rPr>
                <w:rFonts w:cstheme="majorBidi"/>
              </w:rPr>
              <w:t>the ESA</w:t>
            </w:r>
            <w:r w:rsidRPr="00873FFB">
              <w:rPr>
                <w:rFonts w:cstheme="majorBidi"/>
                <w:color w:val="000000" w:themeColor="text1"/>
              </w:rPr>
              <w:t xml:space="preserve"> </w:t>
            </w:r>
            <w:r w:rsidR="743AA14D" w:rsidRPr="00873FFB">
              <w:rPr>
                <w:rFonts w:cstheme="majorBidi"/>
                <w:color w:val="000000" w:themeColor="text1"/>
              </w:rPr>
              <w:t>Phi</w:t>
            </w:r>
            <w:r w:rsidR="5A63D58A" w:rsidRPr="00873FFB">
              <w:rPr>
                <w:rFonts w:cstheme="majorBidi"/>
                <w:color w:val="000000" w:themeColor="text1"/>
              </w:rPr>
              <w:t xml:space="preserve">-Lab Research </w:t>
            </w:r>
            <w:r w:rsidRPr="00873FFB">
              <w:rPr>
                <w:rFonts w:cstheme="majorBidi"/>
              </w:rPr>
              <w:t>project.</w:t>
            </w:r>
          </w:p>
        </w:tc>
        <w:tc>
          <w:tcPr>
            <w:tcW w:w="2154" w:type="dxa"/>
            <w:shd w:val="clear" w:color="auto" w:fill="auto"/>
          </w:tcPr>
          <w:p w14:paraId="3E29ED83" w14:textId="74E0CE12"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C93013" w:rsidRPr="00873FFB" w14:paraId="6E80DC03" w14:textId="77777777" w:rsidTr="6420EE4F">
        <w:tc>
          <w:tcPr>
            <w:tcW w:w="7314" w:type="dxa"/>
            <w:shd w:val="clear" w:color="auto" w:fill="auto"/>
          </w:tcPr>
          <w:p w14:paraId="3DE44F6F" w14:textId="4868E283" w:rsidR="00C93013" w:rsidRPr="00873FFB" w:rsidRDefault="00C93013" w:rsidP="3F6B6BD4">
            <w:pPr>
              <w:rPr>
                <w:rFonts w:cstheme="majorBidi"/>
              </w:rPr>
            </w:pPr>
            <w:r w:rsidRPr="00873FFB">
              <w:rPr>
                <w:rFonts w:cstheme="majorBidi"/>
              </w:rPr>
              <w:t xml:space="preserve">The Applicant declares that the activities proposed under the submitted ESA </w:t>
            </w:r>
            <w:r w:rsidR="000C6FCE" w:rsidRPr="00873FFB">
              <w:rPr>
                <w:rFonts w:cstheme="majorBidi"/>
                <w:color w:val="000000" w:themeColor="text1"/>
              </w:rPr>
              <w:t>Phi</w:t>
            </w:r>
            <w:r w:rsidR="00F90C50" w:rsidRPr="00873FFB">
              <w:rPr>
                <w:rFonts w:cstheme="majorBidi"/>
                <w:color w:val="000000" w:themeColor="text1"/>
              </w:rPr>
              <w:t xml:space="preserve">-Lab </w:t>
            </w:r>
            <w:r w:rsidRPr="00873FFB">
              <w:rPr>
                <w:rFonts w:cstheme="majorBidi"/>
              </w:rPr>
              <w:t>project are not and have not been funded through other means</w:t>
            </w:r>
            <w:r w:rsidR="00492576" w:rsidRPr="00873FFB">
              <w:rPr>
                <w:rFonts w:cstheme="majorBidi"/>
              </w:rPr>
              <w:t xml:space="preserve">, </w:t>
            </w:r>
            <w:r w:rsidRPr="00873FFB">
              <w:rPr>
                <w:rFonts w:cstheme="majorBidi"/>
              </w:rPr>
              <w:t xml:space="preserve">e.g. </w:t>
            </w:r>
            <w:r w:rsidR="00D516A4" w:rsidRPr="00873FFB">
              <w:rPr>
                <w:rFonts w:cstheme="majorBidi"/>
              </w:rPr>
              <w:t xml:space="preserve">ESA R&amp;D programmes </w:t>
            </w:r>
            <w:r w:rsidR="00492576" w:rsidRPr="00873FFB">
              <w:rPr>
                <w:rFonts w:cstheme="majorBidi"/>
              </w:rPr>
              <w:t xml:space="preserve">such as </w:t>
            </w:r>
            <w:r w:rsidR="00D516A4" w:rsidRPr="00873FFB">
              <w:rPr>
                <w:rFonts w:cstheme="majorBidi"/>
              </w:rPr>
              <w:t>Discovery, Preparation, TDE, GSTP</w:t>
            </w:r>
            <w:r w:rsidR="00492576" w:rsidRPr="00873FFB">
              <w:rPr>
                <w:rFonts w:cstheme="majorBidi"/>
              </w:rPr>
              <w:t xml:space="preserve"> (</w:t>
            </w:r>
            <w:r w:rsidR="00D516A4" w:rsidRPr="00873FFB">
              <w:rPr>
                <w:rFonts w:cstheme="majorBidi"/>
              </w:rPr>
              <w:t>pls check nebula.esa.int, activities.esa.int)</w:t>
            </w:r>
            <w:r w:rsidR="00492576" w:rsidRPr="00873FFB">
              <w:rPr>
                <w:rFonts w:cstheme="majorBidi"/>
              </w:rPr>
              <w:t xml:space="preserve">, </w:t>
            </w:r>
            <w:r w:rsidRPr="00873FFB">
              <w:rPr>
                <w:rFonts w:cstheme="majorBidi"/>
              </w:rPr>
              <w:t>ESA Business Incubation, ESA Business Applications, European Commission</w:t>
            </w:r>
            <w:r w:rsidR="00492576" w:rsidRPr="00873FFB">
              <w:rPr>
                <w:rFonts w:cstheme="majorBidi"/>
              </w:rPr>
              <w:t>,</w:t>
            </w:r>
            <w:r w:rsidRPr="00873FFB">
              <w:rPr>
                <w:rFonts w:cstheme="majorBidi"/>
              </w:rPr>
              <w:t xml:space="preserve"> etc</w:t>
            </w:r>
            <w:r w:rsidR="00492576" w:rsidRPr="00873FFB">
              <w:rPr>
                <w:rFonts w:cstheme="majorBidi"/>
              </w:rPr>
              <w:t>.</w:t>
            </w:r>
            <w:r w:rsidRPr="00873FFB">
              <w:rPr>
                <w:rFonts w:cstheme="majorBidi"/>
              </w:rPr>
              <w:t>)</w:t>
            </w:r>
          </w:p>
        </w:tc>
        <w:tc>
          <w:tcPr>
            <w:tcW w:w="2154" w:type="dxa"/>
            <w:shd w:val="clear" w:color="auto" w:fill="auto"/>
          </w:tcPr>
          <w:p w14:paraId="7AC83AB3" w14:textId="306E0EF7" w:rsidR="00C93013" w:rsidRPr="00873FFB" w:rsidRDefault="00C93013" w:rsidP="00C93013">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C93013" w:rsidRPr="00873FFB" w14:paraId="2BB80E82" w14:textId="77777777" w:rsidTr="6420EE4F">
        <w:tc>
          <w:tcPr>
            <w:tcW w:w="7314" w:type="dxa"/>
            <w:shd w:val="clear" w:color="auto" w:fill="auto"/>
          </w:tcPr>
          <w:p w14:paraId="5DE213B3" w14:textId="77777777" w:rsidR="00C93013" w:rsidRPr="00873FFB" w:rsidRDefault="00C93013" w:rsidP="00C93013">
            <w:pPr>
              <w:rPr>
                <w:rFonts w:cstheme="majorHAnsi"/>
              </w:rPr>
            </w:pPr>
            <w:r w:rsidRPr="00873FFB">
              <w:rPr>
                <w:rFonts w:cstheme="majorHAnsi"/>
              </w:rPr>
              <w:t>The Funding is granted in net amounts (not including VAT).</w:t>
            </w:r>
          </w:p>
        </w:tc>
        <w:tc>
          <w:tcPr>
            <w:tcW w:w="2154" w:type="dxa"/>
            <w:shd w:val="clear" w:color="auto" w:fill="auto"/>
          </w:tcPr>
          <w:p w14:paraId="451AAEFE" w14:textId="197154DF" w:rsidR="00C93013" w:rsidRPr="00873FFB" w:rsidRDefault="00C93013" w:rsidP="00C93013">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C93013" w:rsidRPr="00873FFB" w14:paraId="56B5E484" w14:textId="77777777" w:rsidTr="6420EE4F">
        <w:tc>
          <w:tcPr>
            <w:tcW w:w="7314" w:type="dxa"/>
            <w:shd w:val="clear" w:color="auto" w:fill="auto"/>
          </w:tcPr>
          <w:p w14:paraId="4F114899" w14:textId="06693D85" w:rsidR="00C93013" w:rsidRPr="00873FFB" w:rsidRDefault="00C93013" w:rsidP="6420EE4F">
            <w:pPr>
              <w:jc w:val="both"/>
              <w:rPr>
                <w:rFonts w:cstheme="majorBidi"/>
              </w:rPr>
            </w:pPr>
            <w:r w:rsidRPr="6420EE4F">
              <w:rPr>
                <w:rFonts w:cstheme="majorBidi"/>
              </w:rPr>
              <w:t>The information provided in the application and in the supplementary data sheet is binding and forms the basis of the funding granted. Any changes in this information must be reported immediately and are subject to approval</w:t>
            </w:r>
            <w:r w:rsidR="006E21D2" w:rsidRPr="6420EE4F">
              <w:rPr>
                <w:rFonts w:cstheme="majorBidi"/>
              </w:rPr>
              <w:t xml:space="preserve">. </w:t>
            </w:r>
          </w:p>
        </w:tc>
        <w:tc>
          <w:tcPr>
            <w:tcW w:w="2154" w:type="dxa"/>
            <w:shd w:val="clear" w:color="auto" w:fill="auto"/>
          </w:tcPr>
          <w:p w14:paraId="651AF856" w14:textId="277842DF" w:rsidR="00C93013" w:rsidRPr="00873FFB" w:rsidRDefault="00C93013" w:rsidP="00C93013">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bl>
    <w:p w14:paraId="5DB8FEAC" w14:textId="77777777" w:rsidR="00D57519" w:rsidRPr="00873FFB" w:rsidRDefault="00D57519" w:rsidP="00D57519">
      <w:pPr>
        <w:rPr>
          <w:color w:val="000000"/>
        </w:rPr>
      </w:pPr>
    </w:p>
    <w:p w14:paraId="135EA16C" w14:textId="4E127EA5" w:rsidR="00D57519" w:rsidRPr="00873FFB" w:rsidRDefault="00D57519" w:rsidP="00F76768">
      <w:pPr>
        <w:jc w:val="both"/>
        <w:rPr>
          <w:rFonts w:cstheme="majorHAnsi"/>
          <w:color w:val="000000"/>
        </w:rPr>
      </w:pPr>
      <w:r w:rsidRPr="00873FFB">
        <w:rPr>
          <w:rFonts w:cstheme="majorHAnsi"/>
          <w:color w:val="000000"/>
        </w:rPr>
        <w:t>I hereby declare that my application is compliant to the ESA General Application Requirements.</w:t>
      </w:r>
    </w:p>
    <w:p w14:paraId="2C0B2D3C" w14:textId="77777777" w:rsidR="00D57519" w:rsidRPr="00873FFB" w:rsidRDefault="00D57519" w:rsidP="00D57519">
      <w:pPr>
        <w:rPr>
          <w:rFonts w:cstheme="majorHAnsi"/>
          <w:b/>
        </w:rPr>
      </w:pPr>
    </w:p>
    <w:p w14:paraId="70DFA954" w14:textId="39AB5A03" w:rsidR="00D57519" w:rsidRPr="00873FFB" w:rsidRDefault="00D57519" w:rsidP="6420EE4F">
      <w:pPr>
        <w:rPr>
          <w:rFonts w:cstheme="majorBidi"/>
          <w:b/>
          <w:bCs/>
        </w:rPr>
      </w:pPr>
      <w:r w:rsidRPr="6420EE4F">
        <w:rPr>
          <w:rFonts w:cstheme="majorBidi"/>
          <w:b/>
          <w:bCs/>
        </w:rPr>
        <w:t>Signature(s):</w:t>
      </w:r>
      <w:r>
        <w:tab/>
      </w:r>
      <w:r>
        <w:tab/>
      </w:r>
      <w:r>
        <w:tab/>
      </w:r>
      <w:r>
        <w:tab/>
      </w:r>
      <w:r>
        <w:tab/>
      </w:r>
      <w:r>
        <w:tab/>
      </w:r>
      <w:r w:rsidRPr="6420EE4F">
        <w:rPr>
          <w:rFonts w:cstheme="majorBidi"/>
          <w:b/>
          <w:bCs/>
        </w:rPr>
        <w:t xml:space="preserve">Date: </w:t>
      </w:r>
      <w:r w:rsidRPr="6420EE4F">
        <w:rPr>
          <w:rFonts w:asciiTheme="majorHAnsi" w:hAnsiTheme="majorHAnsi" w:cstheme="majorBidi"/>
          <w:color w:val="4472C4" w:themeColor="accent1"/>
        </w:rPr>
        <w:t>[insert date of submission]</w:t>
      </w:r>
    </w:p>
    <w:p w14:paraId="39D4AA9F" w14:textId="77777777" w:rsidR="008D7547" w:rsidRPr="00873FFB" w:rsidRDefault="008D7547">
      <w:pPr>
        <w:rPr>
          <w:rFonts w:cstheme="minorHAnsi"/>
          <w:color w:val="000000" w:themeColor="text1"/>
        </w:rPr>
      </w:pPr>
      <w:r w:rsidRPr="00873FFB">
        <w:rPr>
          <w:rFonts w:cstheme="minorHAnsi"/>
          <w:color w:val="000000" w:themeColor="text1"/>
        </w:rPr>
        <w:br w:type="page"/>
      </w:r>
    </w:p>
    <w:p w14:paraId="269DAFC5" w14:textId="77777777" w:rsidR="008D7547" w:rsidRPr="00873FFB" w:rsidRDefault="008D7547" w:rsidP="008D7547">
      <w:pPr>
        <w:rPr>
          <w:rFonts w:cstheme="minorHAnsi"/>
          <w:sz w:val="36"/>
        </w:rPr>
      </w:pPr>
      <w:r w:rsidRPr="00873FFB">
        <w:rPr>
          <w:rFonts w:cstheme="minorHAnsi"/>
          <w:b/>
          <w:u w:val="single"/>
        </w:rPr>
        <w:lastRenderedPageBreak/>
        <w:t>DATA PROTECTION</w:t>
      </w:r>
    </w:p>
    <w:p w14:paraId="0A6CD45D" w14:textId="77777777" w:rsidR="008D7547" w:rsidRPr="00873FFB" w:rsidRDefault="008D7547" w:rsidP="008D7547">
      <w:pPr>
        <w:rPr>
          <w:rFonts w:ascii="Georgia" w:hAnsi="Georgia"/>
          <w:b/>
          <w:u w:val="single"/>
        </w:rPr>
      </w:pPr>
    </w:p>
    <w:p w14:paraId="0C1BA551" w14:textId="1FD02644" w:rsidR="008D7547" w:rsidRPr="00873FFB" w:rsidRDefault="0076077A" w:rsidP="6420EE4F">
      <w:pPr>
        <w:jc w:val="both"/>
      </w:pPr>
      <w:r w:rsidRPr="6420EE4F">
        <w:t>By</w:t>
      </w:r>
      <w:r w:rsidR="008D7547" w:rsidRPr="6420EE4F">
        <w:t xml:space="preserve"> submi</w:t>
      </w:r>
      <w:r w:rsidRPr="6420EE4F">
        <w:t>tting</w:t>
      </w:r>
      <w:r w:rsidR="008D7547" w:rsidRPr="6420EE4F">
        <w:t xml:space="preserve"> the application for</w:t>
      </w:r>
      <w:r w:rsidR="006C30CE" w:rsidRPr="6420EE4F">
        <w:t xml:space="preserve"> the NL Phi-Lab</w:t>
      </w:r>
      <w:r w:rsidR="008D7547" w:rsidRPr="6420EE4F">
        <w:t xml:space="preserve"> </w:t>
      </w:r>
      <w:r w:rsidR="006C30CE" w:rsidRPr="6420EE4F">
        <w:t>[</w:t>
      </w:r>
      <w:r w:rsidR="008D7547" w:rsidRPr="6420EE4F">
        <w:t xml:space="preserve">ESA </w:t>
      </w:r>
      <w:bookmarkStart w:id="4" w:name="_Hlk137216341"/>
      <w:r w:rsidR="006C30CE" w:rsidRPr="6420EE4F">
        <w:t>Phi</w:t>
      </w:r>
      <w:r w:rsidR="00F90C50" w:rsidRPr="6420EE4F">
        <w:t>-Lab</w:t>
      </w:r>
      <w:r w:rsidR="006C30CE" w:rsidRPr="6420EE4F">
        <w:t xml:space="preserve"> Netherlands]</w:t>
      </w:r>
      <w:bookmarkEnd w:id="4"/>
      <w:r w:rsidR="008D7547" w:rsidRPr="6420EE4F">
        <w:t xml:space="preserve">, the </w:t>
      </w:r>
      <w:r w:rsidRPr="6420EE4F">
        <w:t>Applicant</w:t>
      </w:r>
      <w:r w:rsidR="008D7547" w:rsidRPr="6420EE4F">
        <w:t xml:space="preserve"> gives by sign</w:t>
      </w:r>
      <w:r w:rsidRPr="6420EE4F">
        <w:t>ing</w:t>
      </w:r>
      <w:r w:rsidR="008D7547" w:rsidRPr="6420EE4F">
        <w:t xml:space="preserve"> beneath this statement, free, specific, informed and unambiguous consent to </w:t>
      </w:r>
      <w:r w:rsidR="00A956CA" w:rsidRPr="6420EE4F">
        <w:t>Stichting NL Space Campus, Netherlands</w:t>
      </w:r>
      <w:r w:rsidR="008D7547" w:rsidRPr="6420EE4F">
        <w:t xml:space="preserve"> with the controlling of </w:t>
      </w:r>
      <w:r w:rsidRPr="6420EE4F">
        <w:t>the</w:t>
      </w:r>
      <w:r w:rsidR="008D7547" w:rsidRPr="6420EE4F">
        <w:t xml:space="preserve"> personal data</w:t>
      </w:r>
      <w:r w:rsidRPr="6420EE4F">
        <w:t xml:space="preserve"> contained in the proposal and business application</w:t>
      </w:r>
      <w:r w:rsidR="008D7547" w:rsidRPr="6420EE4F">
        <w:t xml:space="preserve"> in relation to this Permanent Open Call and for the purpose of possible selection for </w:t>
      </w:r>
      <w:r w:rsidR="002B2B2E" w:rsidRPr="6420EE4F">
        <w:t>NL Phi-Lab</w:t>
      </w:r>
      <w:r w:rsidR="008D7547" w:rsidRPr="6420EE4F">
        <w:t xml:space="preserve"> upon fulfilment of all requirements set in the Open Call. Such consent to the controlling of </w:t>
      </w:r>
      <w:r w:rsidRPr="6420EE4F">
        <w:t>the personal</w:t>
      </w:r>
      <w:r w:rsidR="008D7547" w:rsidRPr="6420EE4F">
        <w:t xml:space="preserve"> data shall be permitted only for </w:t>
      </w:r>
      <w:r w:rsidRPr="6420EE4F">
        <w:t xml:space="preserve">a necessary period up to a maximum </w:t>
      </w:r>
      <w:r w:rsidR="008D7547" w:rsidRPr="6420EE4F">
        <w:t>duration of 1 (one) year upon signature</w:t>
      </w:r>
      <w:r w:rsidRPr="6420EE4F">
        <w:t xml:space="preserve"> of the present consent</w:t>
      </w:r>
      <w:r w:rsidR="008D7547" w:rsidRPr="6420EE4F">
        <w:t xml:space="preserve">. </w:t>
      </w:r>
    </w:p>
    <w:p w14:paraId="1BA1CA60" w14:textId="77777777" w:rsidR="008D7547" w:rsidRPr="00873FFB" w:rsidRDefault="008D7547" w:rsidP="00F76768">
      <w:pPr>
        <w:jc w:val="both"/>
        <w:rPr>
          <w:rFonts w:cstheme="minorHAnsi"/>
        </w:rPr>
      </w:pPr>
    </w:p>
    <w:p w14:paraId="28DD9653" w14:textId="4B9ED691" w:rsidR="008D7547" w:rsidRPr="00873FFB" w:rsidRDefault="008D7547" w:rsidP="00F76768">
      <w:pPr>
        <w:jc w:val="both"/>
        <w:rPr>
          <w:rFonts w:cstheme="minorHAnsi"/>
        </w:rPr>
      </w:pPr>
      <w:r w:rsidRPr="00873FFB">
        <w:rPr>
          <w:rFonts w:cstheme="minorHAnsi"/>
        </w:rPr>
        <w:t xml:space="preserve">The </w:t>
      </w:r>
      <w:r w:rsidR="00336627" w:rsidRPr="00873FFB">
        <w:rPr>
          <w:rFonts w:cstheme="minorHAnsi"/>
        </w:rPr>
        <w:t>Applicant</w:t>
      </w:r>
      <w:r w:rsidRPr="00873FFB">
        <w:rPr>
          <w:rFonts w:cstheme="minorHAnsi"/>
        </w:rPr>
        <w:t xml:space="preserve"> shall have the right to information and the right of access to </w:t>
      </w:r>
      <w:r w:rsidR="00336627" w:rsidRPr="00873FFB">
        <w:rPr>
          <w:rFonts w:cstheme="minorHAnsi"/>
        </w:rPr>
        <w:t>its</w:t>
      </w:r>
      <w:r w:rsidRPr="00873FFB">
        <w:rPr>
          <w:rFonts w:cstheme="minorHAnsi"/>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873FFB" w:rsidRDefault="008D7547" w:rsidP="00F76768">
      <w:pPr>
        <w:jc w:val="both"/>
        <w:rPr>
          <w:rFonts w:cstheme="minorHAnsi"/>
        </w:rPr>
      </w:pPr>
    </w:p>
    <w:p w14:paraId="48BDF1CE" w14:textId="279A5C2F" w:rsidR="008D7547" w:rsidRPr="00873FFB" w:rsidRDefault="008D7547" w:rsidP="00F76768">
      <w:pPr>
        <w:jc w:val="both"/>
        <w:rPr>
          <w:rFonts w:cstheme="minorHAnsi"/>
        </w:rPr>
      </w:pPr>
      <w:r w:rsidRPr="00873FFB">
        <w:rPr>
          <w:rFonts w:cstheme="minorHAnsi"/>
        </w:rPr>
        <w:t xml:space="preserve">The data subject shall have the right to withdraw </w:t>
      </w:r>
      <w:r w:rsidR="0076077A" w:rsidRPr="00873FFB">
        <w:rPr>
          <w:rFonts w:cstheme="minorHAnsi"/>
        </w:rPr>
        <w:t>its</w:t>
      </w:r>
      <w:r w:rsidRPr="00873FFB">
        <w:rPr>
          <w:rFonts w:cstheme="minorHAnsi"/>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873FFB" w:rsidRDefault="008D7547" w:rsidP="00F76768">
      <w:pPr>
        <w:jc w:val="both"/>
        <w:rPr>
          <w:rFonts w:cstheme="minorHAnsi"/>
        </w:rPr>
      </w:pPr>
    </w:p>
    <w:p w14:paraId="1C2049C6" w14:textId="162E3E56" w:rsidR="008D7547" w:rsidRPr="00873FFB" w:rsidRDefault="008D7547" w:rsidP="6420EE4F">
      <w:pPr>
        <w:jc w:val="both"/>
      </w:pPr>
      <w:r w:rsidRPr="6420EE4F">
        <w:t>The data subject has moreover the right to lodge a complaint with a supervisory authority established in each of the EU Member State as indicated in the GDPR</w:t>
      </w:r>
      <w:r w:rsidR="00336627" w:rsidRPr="6420EE4F">
        <w:t xml:space="preserve"> legal framework</w:t>
      </w:r>
      <w:r w:rsidRPr="6420EE4F">
        <w:t>.</w:t>
      </w:r>
    </w:p>
    <w:p w14:paraId="1DBB02E7" w14:textId="77777777" w:rsidR="008D7547" w:rsidRPr="00873FFB" w:rsidRDefault="008D7547" w:rsidP="00F76768">
      <w:pPr>
        <w:jc w:val="both"/>
        <w:rPr>
          <w:rFonts w:cstheme="minorHAnsi"/>
        </w:rPr>
      </w:pPr>
    </w:p>
    <w:p w14:paraId="2A6B26D2" w14:textId="77777777" w:rsidR="008D7547" w:rsidRPr="00873FFB" w:rsidRDefault="008D7547" w:rsidP="00F76768">
      <w:pPr>
        <w:jc w:val="both"/>
        <w:rPr>
          <w:rFonts w:cstheme="minorHAnsi"/>
        </w:rPr>
      </w:pPr>
      <w:r w:rsidRPr="00873FFB">
        <w:rPr>
          <w:rFonts w:cstheme="minorHAnsi"/>
        </w:rPr>
        <w:t xml:space="preserve">I hereby give full consent to the above statement. </w:t>
      </w:r>
    </w:p>
    <w:p w14:paraId="6BBD0407" w14:textId="77777777" w:rsidR="008D7547" w:rsidRPr="00873FFB" w:rsidRDefault="008D7547" w:rsidP="00F76768">
      <w:pPr>
        <w:jc w:val="both"/>
        <w:rPr>
          <w:rFonts w:cstheme="minorHAnsi"/>
        </w:rPr>
      </w:pPr>
    </w:p>
    <w:p w14:paraId="4D507428" w14:textId="77777777" w:rsidR="008D7547" w:rsidRPr="00873FFB" w:rsidRDefault="008D7547" w:rsidP="00F76768">
      <w:pPr>
        <w:jc w:val="both"/>
        <w:rPr>
          <w:rFonts w:cstheme="minorHAnsi"/>
          <w:b/>
          <w:bCs/>
          <w:color w:val="000000"/>
        </w:rPr>
      </w:pPr>
    </w:p>
    <w:p w14:paraId="228506DD" w14:textId="77777777" w:rsidR="008D7547" w:rsidRPr="00873FFB" w:rsidRDefault="008D7547" w:rsidP="00F76768">
      <w:pPr>
        <w:jc w:val="both"/>
        <w:rPr>
          <w:rFonts w:cstheme="minorHAnsi"/>
          <w:b/>
          <w:bCs/>
          <w:color w:val="000000"/>
        </w:rPr>
      </w:pPr>
    </w:p>
    <w:p w14:paraId="64650813" w14:textId="77777777" w:rsidR="008D7547" w:rsidRPr="00873FFB" w:rsidRDefault="008D7547" w:rsidP="00F76768">
      <w:pPr>
        <w:jc w:val="both"/>
        <w:rPr>
          <w:rFonts w:cstheme="minorHAnsi"/>
          <w:b/>
          <w:bCs/>
          <w:color w:val="000000"/>
        </w:rPr>
      </w:pPr>
    </w:p>
    <w:p w14:paraId="12F3BF29" w14:textId="77777777" w:rsidR="008D7547" w:rsidRPr="00873FFB" w:rsidRDefault="008D7547" w:rsidP="6420EE4F">
      <w:pPr>
        <w:jc w:val="both"/>
        <w:rPr>
          <w:b/>
          <w:bCs/>
          <w:color w:val="000000"/>
        </w:rPr>
      </w:pPr>
      <w:r w:rsidRPr="6420EE4F">
        <w:rPr>
          <w:b/>
          <w:bCs/>
          <w:color w:val="000000"/>
        </w:rPr>
        <w:t>Name(s) and Signature(s):</w:t>
      </w:r>
      <w:r w:rsidRPr="6420EE4F">
        <w:rPr>
          <w:rStyle w:val="FootnoteReference"/>
          <w:b/>
          <w:bCs/>
          <w:color w:val="000000"/>
        </w:rPr>
        <w:footnoteReference w:id="2"/>
      </w:r>
      <w:r w:rsidRPr="00873FFB">
        <w:rPr>
          <w:rFonts w:cstheme="minorHAnsi"/>
          <w:b/>
          <w:bCs/>
          <w:color w:val="000000"/>
        </w:rPr>
        <w:tab/>
      </w:r>
      <w:r w:rsidRPr="00873FFB">
        <w:rPr>
          <w:rFonts w:cstheme="minorHAnsi"/>
          <w:b/>
          <w:bCs/>
          <w:color w:val="000000"/>
        </w:rPr>
        <w:tab/>
      </w:r>
      <w:r w:rsidRPr="00873FFB">
        <w:rPr>
          <w:rFonts w:cstheme="minorHAnsi"/>
          <w:b/>
          <w:bCs/>
          <w:color w:val="000000"/>
        </w:rPr>
        <w:tab/>
      </w:r>
      <w:r w:rsidRPr="00873FFB">
        <w:rPr>
          <w:rFonts w:cstheme="minorHAnsi"/>
          <w:b/>
          <w:bCs/>
          <w:color w:val="000000"/>
        </w:rPr>
        <w:tab/>
      </w:r>
      <w:r w:rsidRPr="00873FFB">
        <w:rPr>
          <w:rFonts w:cstheme="minorHAnsi"/>
          <w:b/>
          <w:bCs/>
          <w:color w:val="000000"/>
        </w:rPr>
        <w:tab/>
      </w:r>
      <w:r w:rsidRPr="6420EE4F">
        <w:rPr>
          <w:b/>
          <w:bCs/>
          <w:color w:val="000000"/>
        </w:rPr>
        <w:t>Date:</w:t>
      </w:r>
    </w:p>
    <w:p w14:paraId="117FA982" w14:textId="7702D999" w:rsidR="00553ED0" w:rsidRPr="00873FFB" w:rsidRDefault="00553ED0">
      <w:pPr>
        <w:rPr>
          <w:rFonts w:cstheme="minorHAnsi"/>
          <w:color w:val="000000" w:themeColor="text1"/>
        </w:rPr>
      </w:pPr>
      <w:r w:rsidRPr="00873FFB">
        <w:rPr>
          <w:rFonts w:cstheme="minorHAnsi"/>
          <w:color w:val="000000" w:themeColor="text1"/>
        </w:rPr>
        <w:br w:type="page"/>
      </w:r>
    </w:p>
    <w:sdt>
      <w:sdtPr>
        <w:rPr>
          <w:rFonts w:asciiTheme="minorHAnsi" w:eastAsiaTheme="minorEastAsia" w:hAnsiTheme="minorHAnsi" w:cstheme="minorBidi"/>
          <w:b w:val="0"/>
          <w:bCs w:val="0"/>
          <w:color w:val="auto"/>
          <w:sz w:val="24"/>
          <w:szCs w:val="24"/>
          <w:lang w:val="en-GB"/>
        </w:rPr>
        <w:id w:val="-1381711901"/>
        <w:docPartObj>
          <w:docPartGallery w:val="Table of Contents"/>
          <w:docPartUnique/>
        </w:docPartObj>
      </w:sdtPr>
      <w:sdtContent>
        <w:p w14:paraId="1E4BFBCD" w14:textId="676989A5" w:rsidR="0080652B" w:rsidRPr="00873FFB" w:rsidRDefault="0080652B">
          <w:pPr>
            <w:pStyle w:val="TOCHeading"/>
            <w:rPr>
              <w:lang w:val="en-GB"/>
            </w:rPr>
          </w:pPr>
          <w:r w:rsidRPr="00873FFB">
            <w:rPr>
              <w:lang w:val="en-GB"/>
            </w:rPr>
            <w:t>Table of Contents</w:t>
          </w:r>
        </w:p>
        <w:p w14:paraId="70EB89FD" w14:textId="2FA09D48" w:rsidR="00C259F5" w:rsidRPr="00873FFB" w:rsidRDefault="0080652B">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r w:rsidRPr="00873FFB">
            <w:rPr>
              <w:rFonts w:cstheme="minorHAnsi"/>
              <w:b w:val="0"/>
            </w:rPr>
            <w:fldChar w:fldCharType="begin"/>
          </w:r>
          <w:r w:rsidRPr="00873FFB">
            <w:rPr>
              <w:rFonts w:cstheme="minorHAnsi"/>
            </w:rPr>
            <w:instrText xml:space="preserve"> TOC \o "1-3" \h \z \u </w:instrText>
          </w:r>
          <w:r w:rsidRPr="00873FFB">
            <w:rPr>
              <w:rFonts w:cstheme="minorHAnsi"/>
              <w:b w:val="0"/>
            </w:rPr>
            <w:fldChar w:fldCharType="separate"/>
          </w:r>
          <w:hyperlink w:anchor="_Toc184988034" w:history="1">
            <w:r w:rsidR="00C259F5" w:rsidRPr="00873FFB">
              <w:rPr>
                <w:rStyle w:val="Hyperlink"/>
                <w:rFonts w:cstheme="minorHAnsi"/>
                <w:noProof/>
              </w:rPr>
              <w:t>1)</w:t>
            </w:r>
            <w:r w:rsidR="00C259F5" w:rsidRPr="00873FFB">
              <w:rPr>
                <w:rFonts w:eastAsiaTheme="minorEastAsia" w:cstheme="minorHAnsi"/>
                <w:b w:val="0"/>
                <w:bCs w:val="0"/>
                <w:i w:val="0"/>
                <w:iCs w:val="0"/>
                <w:noProof/>
                <w:kern w:val="2"/>
                <w:lang w:eastAsia="nl-NL"/>
                <w14:ligatures w14:val="standardContextual"/>
              </w:rPr>
              <w:tab/>
            </w:r>
            <w:r w:rsidR="00C259F5" w:rsidRPr="00873FFB">
              <w:rPr>
                <w:rStyle w:val="Hyperlink"/>
                <w:rFonts w:cstheme="minorHAnsi"/>
                <w:noProof/>
              </w:rPr>
              <w:t>Executive Summary</w:t>
            </w:r>
            <w:r w:rsidR="00C259F5" w:rsidRPr="00873FFB">
              <w:rPr>
                <w:rFonts w:cstheme="minorHAnsi"/>
                <w:noProof/>
                <w:webHidden/>
              </w:rPr>
              <w:tab/>
            </w:r>
            <w:r w:rsidR="00C259F5" w:rsidRPr="00873FFB">
              <w:rPr>
                <w:rFonts w:cstheme="minorHAnsi"/>
                <w:noProof/>
                <w:webHidden/>
              </w:rPr>
              <w:fldChar w:fldCharType="begin"/>
            </w:r>
            <w:r w:rsidR="00C259F5" w:rsidRPr="00873FFB">
              <w:rPr>
                <w:rFonts w:cstheme="minorHAnsi"/>
                <w:noProof/>
                <w:webHidden/>
              </w:rPr>
              <w:instrText xml:space="preserve"> PAGEREF _Toc184988034 \h </w:instrText>
            </w:r>
            <w:r w:rsidR="00C259F5" w:rsidRPr="00873FFB">
              <w:rPr>
                <w:rFonts w:cstheme="minorHAnsi"/>
                <w:noProof/>
                <w:webHidden/>
              </w:rPr>
            </w:r>
            <w:r w:rsidR="00C259F5" w:rsidRPr="00873FFB">
              <w:rPr>
                <w:rFonts w:cstheme="minorHAnsi"/>
                <w:noProof/>
                <w:webHidden/>
              </w:rPr>
              <w:fldChar w:fldCharType="separate"/>
            </w:r>
            <w:r w:rsidR="00A529DC" w:rsidRPr="00873FFB">
              <w:rPr>
                <w:rFonts w:cstheme="minorHAnsi"/>
                <w:noProof/>
                <w:webHidden/>
              </w:rPr>
              <w:t>7</w:t>
            </w:r>
            <w:r w:rsidR="00C259F5" w:rsidRPr="00873FFB">
              <w:rPr>
                <w:rFonts w:cstheme="minorHAnsi"/>
                <w:noProof/>
                <w:webHidden/>
              </w:rPr>
              <w:fldChar w:fldCharType="end"/>
            </w:r>
          </w:hyperlink>
        </w:p>
        <w:p w14:paraId="17199FAE" w14:textId="7D47E990" w:rsidR="00C259F5" w:rsidRPr="00873FFB" w:rsidRDefault="00C259F5">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hyperlink w:anchor="_Toc184988035" w:history="1">
            <w:r w:rsidRPr="00873FFB">
              <w:rPr>
                <w:rStyle w:val="Hyperlink"/>
                <w:rFonts w:cstheme="minorHAnsi"/>
                <w:noProof/>
              </w:rPr>
              <w:t>2)</w:t>
            </w:r>
            <w:r w:rsidRPr="00873FFB">
              <w:rPr>
                <w:rFonts w:eastAsiaTheme="minorEastAsia" w:cstheme="minorHAnsi"/>
                <w:b w:val="0"/>
                <w:bCs w:val="0"/>
                <w:i w:val="0"/>
                <w:iCs w:val="0"/>
                <w:noProof/>
                <w:kern w:val="2"/>
                <w:lang w:eastAsia="nl-NL"/>
                <w14:ligatures w14:val="standardContextual"/>
              </w:rPr>
              <w:tab/>
            </w:r>
            <w:r w:rsidRPr="00873FFB">
              <w:rPr>
                <w:rStyle w:val="Hyperlink"/>
                <w:rFonts w:cstheme="minorHAnsi"/>
                <w:noProof/>
              </w:rPr>
              <w:t>R&amp;D and Potential Impact Proposal</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_Toc184988035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7</w:t>
            </w:r>
            <w:r w:rsidRPr="00873FFB">
              <w:rPr>
                <w:rFonts w:cstheme="minorHAnsi"/>
                <w:noProof/>
                <w:webHidden/>
              </w:rPr>
              <w:fldChar w:fldCharType="end"/>
            </w:r>
          </w:hyperlink>
        </w:p>
        <w:p w14:paraId="4D0F97EC" w14:textId="64FAE513"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36" w:history="1">
            <w:r w:rsidRPr="00873FFB">
              <w:rPr>
                <w:rStyle w:val="Hyperlink"/>
                <w:rFonts w:cstheme="minorHAnsi"/>
                <w:noProof/>
              </w:rPr>
              <w:t>a)</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Background and Experience</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_Toc184988036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7</w:t>
            </w:r>
            <w:r w:rsidRPr="00873FFB">
              <w:rPr>
                <w:rFonts w:cstheme="minorHAnsi"/>
                <w:noProof/>
                <w:webHidden/>
              </w:rPr>
              <w:fldChar w:fldCharType="end"/>
            </w:r>
          </w:hyperlink>
        </w:p>
        <w:p w14:paraId="6A441E09" w14:textId="2509CE2B"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37" w:history="1">
            <w:r w:rsidRPr="00873FFB">
              <w:rPr>
                <w:rStyle w:val="Hyperlink"/>
                <w:rFonts w:cstheme="minorHAnsi"/>
                <w:noProof/>
              </w:rPr>
              <w:t>b)</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Research and Technology Developments</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_Toc184988037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7</w:t>
            </w:r>
            <w:r w:rsidRPr="00873FFB">
              <w:rPr>
                <w:rFonts w:cstheme="minorHAnsi"/>
                <w:noProof/>
                <w:webHidden/>
              </w:rPr>
              <w:fldChar w:fldCharType="end"/>
            </w:r>
          </w:hyperlink>
        </w:p>
        <w:p w14:paraId="52412F49" w14:textId="50B56CEE"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38" w:history="1">
            <w:r w:rsidRPr="00873FFB">
              <w:rPr>
                <w:rStyle w:val="Hyperlink"/>
                <w:rFonts w:cstheme="minorHAnsi"/>
                <w:noProof/>
              </w:rPr>
              <w:t>c)</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Commercial Opportunities and Potential Socio-Economic Impact</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_Toc184988038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8</w:t>
            </w:r>
            <w:r w:rsidRPr="00873FFB">
              <w:rPr>
                <w:rFonts w:cstheme="minorHAnsi"/>
                <w:noProof/>
                <w:webHidden/>
              </w:rPr>
              <w:fldChar w:fldCharType="end"/>
            </w:r>
          </w:hyperlink>
        </w:p>
        <w:p w14:paraId="29BFF291" w14:textId="112DCAC7" w:rsidR="00C259F5" w:rsidRPr="00873FFB" w:rsidRDefault="00C259F5">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hyperlink w:anchor="_Toc184988039" w:history="1">
            <w:r w:rsidRPr="00873FFB">
              <w:rPr>
                <w:rStyle w:val="Hyperlink"/>
                <w:rFonts w:cstheme="minorHAnsi"/>
                <w:noProof/>
              </w:rPr>
              <w:t>3)</w:t>
            </w:r>
            <w:r w:rsidRPr="00873FFB">
              <w:rPr>
                <w:rFonts w:eastAsiaTheme="minorEastAsia" w:cstheme="minorHAnsi"/>
                <w:b w:val="0"/>
                <w:bCs w:val="0"/>
                <w:i w:val="0"/>
                <w:iCs w:val="0"/>
                <w:noProof/>
                <w:kern w:val="2"/>
                <w:lang w:eastAsia="nl-NL"/>
                <w14:ligatures w14:val="standardContextual"/>
              </w:rPr>
              <w:tab/>
            </w:r>
            <w:r w:rsidRPr="00873FFB">
              <w:rPr>
                <w:rStyle w:val="Hyperlink"/>
                <w:rFonts w:cstheme="minorHAnsi"/>
                <w:noProof/>
              </w:rPr>
              <w:t>Activity and Management Proposal</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_Toc184988039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9</w:t>
            </w:r>
            <w:r w:rsidRPr="00873FFB">
              <w:rPr>
                <w:rFonts w:cstheme="minorHAnsi"/>
                <w:noProof/>
                <w:webHidden/>
              </w:rPr>
              <w:fldChar w:fldCharType="end"/>
            </w:r>
          </w:hyperlink>
        </w:p>
        <w:p w14:paraId="43C95F7F" w14:textId="4DA37D61"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0" w:history="1">
            <w:r w:rsidRPr="00873FFB">
              <w:rPr>
                <w:rStyle w:val="Hyperlink"/>
                <w:rFonts w:cstheme="minorHAnsi"/>
                <w:noProof/>
              </w:rPr>
              <w:t>a)</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Milestone Planning</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_Toc184988040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9</w:t>
            </w:r>
            <w:r w:rsidRPr="00873FFB">
              <w:rPr>
                <w:rFonts w:cstheme="minorHAnsi"/>
                <w:noProof/>
                <w:webHidden/>
              </w:rPr>
              <w:fldChar w:fldCharType="end"/>
            </w:r>
          </w:hyperlink>
        </w:p>
        <w:p w14:paraId="1F61552B" w14:textId="727FF43C"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1" w:history="1">
            <w:r w:rsidRPr="00873FFB">
              <w:rPr>
                <w:rStyle w:val="Hyperlink"/>
                <w:rFonts w:cstheme="minorHAnsi"/>
                <w:noProof/>
              </w:rPr>
              <w:t>b)</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Work Breakdown</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_Toc184988041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10</w:t>
            </w:r>
            <w:r w:rsidRPr="00873FFB">
              <w:rPr>
                <w:rFonts w:cstheme="minorHAnsi"/>
                <w:noProof/>
                <w:webHidden/>
              </w:rPr>
              <w:fldChar w:fldCharType="end"/>
            </w:r>
          </w:hyperlink>
        </w:p>
        <w:p w14:paraId="740D17C7" w14:textId="1C4DAEB9"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2" w:history="1">
            <w:r w:rsidRPr="00873FFB">
              <w:rPr>
                <w:rStyle w:val="Hyperlink"/>
                <w:rFonts w:cstheme="minorHAnsi"/>
                <w:noProof/>
              </w:rPr>
              <w:t>c)</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Cost Planning</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_Toc184988042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10</w:t>
            </w:r>
            <w:r w:rsidRPr="00873FFB">
              <w:rPr>
                <w:rFonts w:cstheme="minorHAnsi"/>
                <w:noProof/>
                <w:webHidden/>
              </w:rPr>
              <w:fldChar w:fldCharType="end"/>
            </w:r>
          </w:hyperlink>
        </w:p>
        <w:p w14:paraId="3556203C" w14:textId="5DE47EA6"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3" w:history="1">
            <w:r w:rsidRPr="00873FFB">
              <w:rPr>
                <w:rStyle w:val="Hyperlink"/>
                <w:rFonts w:cstheme="minorHAnsi"/>
                <w:noProof/>
              </w:rPr>
              <w:t>A.</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Need of ESA Phi-Lab support expertise and facilities.</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_Toc184988043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11</w:t>
            </w:r>
            <w:r w:rsidRPr="00873FFB">
              <w:rPr>
                <w:rFonts w:cstheme="minorHAnsi"/>
                <w:noProof/>
                <w:webHidden/>
              </w:rPr>
              <w:fldChar w:fldCharType="end"/>
            </w:r>
          </w:hyperlink>
        </w:p>
        <w:p w14:paraId="441F69D9" w14:textId="7FC0FB3A"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4" w:history="1">
            <w:r w:rsidRPr="00873FFB">
              <w:rPr>
                <w:rStyle w:val="Hyperlink"/>
                <w:rFonts w:cstheme="minorHAnsi"/>
                <w:noProof/>
              </w:rPr>
              <w:t>d)</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Management</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_Toc184988044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11</w:t>
            </w:r>
            <w:r w:rsidRPr="00873FFB">
              <w:rPr>
                <w:rFonts w:cstheme="minorHAnsi"/>
                <w:noProof/>
                <w:webHidden/>
              </w:rPr>
              <w:fldChar w:fldCharType="end"/>
            </w:r>
          </w:hyperlink>
        </w:p>
        <w:p w14:paraId="042C91B0" w14:textId="362CB986" w:rsidR="00C259F5" w:rsidRPr="00873FFB" w:rsidRDefault="00C259F5">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hyperlink w:anchor="_Toc184988045" w:history="1">
            <w:r w:rsidRPr="00873FFB">
              <w:rPr>
                <w:rStyle w:val="Hyperlink"/>
                <w:rFonts w:cstheme="minorHAnsi"/>
                <w:noProof/>
              </w:rPr>
              <w:t>4)</w:t>
            </w:r>
            <w:r w:rsidRPr="00873FFB">
              <w:rPr>
                <w:rFonts w:eastAsiaTheme="minorEastAsia" w:cstheme="minorHAnsi"/>
                <w:b w:val="0"/>
                <w:bCs w:val="0"/>
                <w:i w:val="0"/>
                <w:iCs w:val="0"/>
                <w:noProof/>
                <w:kern w:val="2"/>
                <w:lang w:eastAsia="nl-NL"/>
                <w14:ligatures w14:val="standardContextual"/>
              </w:rPr>
              <w:tab/>
            </w:r>
            <w:r w:rsidRPr="00873FFB">
              <w:rPr>
                <w:rStyle w:val="Hyperlink"/>
                <w:rFonts w:cstheme="minorHAnsi"/>
                <w:noProof/>
              </w:rPr>
              <w:t>Annexes</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_Toc184988045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11</w:t>
            </w:r>
            <w:r w:rsidRPr="00873FFB">
              <w:rPr>
                <w:rFonts w:cstheme="minorHAnsi"/>
                <w:noProof/>
                <w:webHidden/>
              </w:rPr>
              <w:fldChar w:fldCharType="end"/>
            </w:r>
          </w:hyperlink>
        </w:p>
        <w:p w14:paraId="6407A044" w14:textId="3CDDB6F9" w:rsidR="0080652B" w:rsidRPr="00873FFB" w:rsidRDefault="0080652B">
          <w:pPr>
            <w:rPr>
              <w:rFonts w:cstheme="minorHAnsi"/>
            </w:rPr>
          </w:pPr>
          <w:r w:rsidRPr="00873FFB">
            <w:rPr>
              <w:rFonts w:cstheme="minorHAnsi"/>
              <w:b/>
            </w:rPr>
            <w:fldChar w:fldCharType="end"/>
          </w:r>
        </w:p>
      </w:sdtContent>
    </w:sdt>
    <w:p w14:paraId="1AE8F786" w14:textId="77777777" w:rsidR="00D57519" w:rsidRPr="00873FFB" w:rsidRDefault="00D57519">
      <w:pPr>
        <w:rPr>
          <w:rFonts w:asciiTheme="majorHAnsi" w:eastAsiaTheme="majorEastAsia" w:hAnsiTheme="majorHAnsi" w:cstheme="majorHAnsi"/>
          <w:b/>
          <w:bCs/>
          <w:color w:val="2F5496" w:themeColor="accent1" w:themeShade="BF"/>
          <w:sz w:val="32"/>
          <w:szCs w:val="32"/>
        </w:rPr>
      </w:pPr>
      <w:r w:rsidRPr="00873FFB">
        <w:rPr>
          <w:rFonts w:asciiTheme="majorHAnsi" w:hAnsiTheme="majorHAnsi" w:cstheme="majorHAnsi"/>
          <w:b/>
          <w:bCs/>
        </w:rPr>
        <w:br w:type="page"/>
      </w:r>
    </w:p>
    <w:p w14:paraId="1CA30197" w14:textId="22B165C5" w:rsidR="007279C9" w:rsidRPr="00873FFB" w:rsidRDefault="007279C9" w:rsidP="007279C9">
      <w:pPr>
        <w:pStyle w:val="Heading1"/>
        <w:numPr>
          <w:ilvl w:val="0"/>
          <w:numId w:val="32"/>
        </w:numPr>
        <w:spacing w:before="0" w:after="120"/>
        <w:rPr>
          <w:b/>
          <w:bCs/>
          <w:color w:val="000000" w:themeColor="text1"/>
        </w:rPr>
      </w:pPr>
      <w:bookmarkStart w:id="5" w:name="_Toc184988034"/>
      <w:r w:rsidRPr="00873FFB">
        <w:rPr>
          <w:b/>
          <w:bCs/>
          <w:color w:val="000000" w:themeColor="text1"/>
        </w:rPr>
        <w:lastRenderedPageBreak/>
        <w:t>Executive Summary</w:t>
      </w:r>
      <w:bookmarkEnd w:id="5"/>
    </w:p>
    <w:p w14:paraId="3480CE68" w14:textId="1BD0EA98" w:rsidR="007279C9" w:rsidRPr="00873FFB" w:rsidRDefault="007279C9" w:rsidP="007279C9">
      <w:pPr>
        <w:spacing w:after="120"/>
        <w:rPr>
          <w:color w:val="4472C4" w:themeColor="accent1"/>
        </w:rPr>
      </w:pPr>
      <w:r w:rsidRPr="00873FFB">
        <w:rPr>
          <w:color w:val="4472C4" w:themeColor="accent1"/>
        </w:rPr>
        <w:t>The Executive Summary shall provide the following information</w:t>
      </w:r>
      <w:r w:rsidR="00D57519" w:rsidRPr="00873FFB">
        <w:rPr>
          <w:color w:val="4472C4" w:themeColor="accent1"/>
        </w:rPr>
        <w:t xml:space="preserve"> in </w:t>
      </w:r>
      <w:r w:rsidR="00D57519" w:rsidRPr="00873FFB">
        <w:rPr>
          <w:b/>
          <w:bCs/>
          <w:color w:val="4472C4" w:themeColor="accent1"/>
          <w:u w:val="single"/>
        </w:rPr>
        <w:t>maximum 1 page</w:t>
      </w:r>
      <w:r w:rsidRPr="00873FFB">
        <w:rPr>
          <w:color w:val="4472C4" w:themeColor="accent1"/>
          <w:u w:val="single"/>
        </w:rPr>
        <w:t>:</w:t>
      </w:r>
    </w:p>
    <w:p w14:paraId="4C7B295F" w14:textId="6CB7DC72" w:rsidR="007279C9" w:rsidRPr="00873FFB" w:rsidRDefault="007279C9" w:rsidP="007279C9">
      <w:pPr>
        <w:pStyle w:val="ListParagraph"/>
        <w:numPr>
          <w:ilvl w:val="0"/>
          <w:numId w:val="35"/>
        </w:numPr>
        <w:spacing w:after="120"/>
        <w:rPr>
          <w:rFonts w:asciiTheme="minorHAnsi" w:hAnsiTheme="minorHAnsi"/>
          <w:color w:val="4472C4" w:themeColor="accent1"/>
        </w:rPr>
      </w:pPr>
      <w:r w:rsidRPr="00873FFB">
        <w:rPr>
          <w:rFonts w:asciiTheme="minorHAnsi" w:hAnsiTheme="minorHAnsi"/>
          <w:color w:val="4472C4" w:themeColor="accent1"/>
        </w:rPr>
        <w:t xml:space="preserve">Entities involved in the </w:t>
      </w:r>
      <w:r w:rsidR="008F6A0C" w:rsidRPr="00873FFB">
        <w:rPr>
          <w:rFonts w:asciiTheme="minorHAnsi" w:hAnsiTheme="minorHAnsi"/>
          <w:color w:val="4472C4" w:themeColor="accent1"/>
        </w:rPr>
        <w:t>activity.</w:t>
      </w:r>
    </w:p>
    <w:p w14:paraId="658D9092" w14:textId="1E021D3C" w:rsidR="00AC522F" w:rsidRPr="00873FFB" w:rsidRDefault="00492576" w:rsidP="00492576">
      <w:pPr>
        <w:pStyle w:val="ListParagraph"/>
        <w:numPr>
          <w:ilvl w:val="0"/>
          <w:numId w:val="35"/>
        </w:numPr>
        <w:spacing w:after="120"/>
        <w:rPr>
          <w:rFonts w:asciiTheme="minorHAnsi" w:hAnsiTheme="minorHAnsi"/>
          <w:color w:val="4472C4" w:themeColor="accent1"/>
        </w:rPr>
      </w:pPr>
      <w:r w:rsidRPr="00873FFB">
        <w:rPr>
          <w:rFonts w:asciiTheme="minorHAnsi" w:hAnsiTheme="minorHAnsi"/>
          <w:color w:val="4472C4" w:themeColor="accent1"/>
        </w:rPr>
        <w:t xml:space="preserve">Potential </w:t>
      </w:r>
      <w:r w:rsidR="003054AB" w:rsidRPr="00873FFB">
        <w:rPr>
          <w:rFonts w:asciiTheme="minorHAnsi" w:hAnsiTheme="minorHAnsi"/>
          <w:color w:val="4472C4" w:themeColor="accent1"/>
        </w:rPr>
        <w:t>t</w:t>
      </w:r>
      <w:r w:rsidRPr="00873FFB">
        <w:rPr>
          <w:rFonts w:asciiTheme="minorHAnsi" w:hAnsiTheme="minorHAnsi"/>
          <w:color w:val="4472C4" w:themeColor="accent1"/>
        </w:rPr>
        <w:t>argeted market segment, customers/users, the need/problem to be addressed;</w:t>
      </w:r>
      <w:r w:rsidR="003054AB" w:rsidRPr="00873FFB">
        <w:rPr>
          <w:rFonts w:asciiTheme="minorHAnsi" w:hAnsiTheme="minorHAnsi"/>
          <w:color w:val="4472C4" w:themeColor="accent1"/>
        </w:rPr>
        <w:t xml:space="preserve"> significance of serving this need in enabling or disrupting the market, and socio-economic </w:t>
      </w:r>
      <w:r w:rsidR="008F6A0C" w:rsidRPr="00873FFB">
        <w:rPr>
          <w:rFonts w:asciiTheme="minorHAnsi" w:hAnsiTheme="minorHAnsi"/>
          <w:color w:val="4472C4" w:themeColor="accent1"/>
        </w:rPr>
        <w:t>impact.</w:t>
      </w:r>
    </w:p>
    <w:p w14:paraId="71CE51CE" w14:textId="1DD15D43" w:rsidR="007279C9" w:rsidRPr="00873FFB" w:rsidRDefault="00F90C50" w:rsidP="008F6A0C">
      <w:pPr>
        <w:pStyle w:val="ListParagraph"/>
        <w:numPr>
          <w:ilvl w:val="0"/>
          <w:numId w:val="35"/>
        </w:numPr>
        <w:spacing w:after="120"/>
      </w:pPr>
      <w:r w:rsidRPr="6420EE4F">
        <w:rPr>
          <w:color w:val="4472C4" w:themeColor="accent1"/>
        </w:rPr>
        <w:t>B</w:t>
      </w:r>
      <w:r w:rsidR="007279C9" w:rsidRPr="6420EE4F">
        <w:rPr>
          <w:color w:val="4472C4" w:themeColor="accent1"/>
        </w:rPr>
        <w:t>rief description</w:t>
      </w:r>
      <w:r w:rsidRPr="6420EE4F">
        <w:rPr>
          <w:color w:val="4472C4" w:themeColor="accent1"/>
        </w:rPr>
        <w:t xml:space="preserve"> of the proposed activities</w:t>
      </w:r>
      <w:r w:rsidR="00AC522F" w:rsidRPr="6420EE4F">
        <w:rPr>
          <w:color w:val="4472C4" w:themeColor="accent1"/>
        </w:rPr>
        <w:t xml:space="preserve">; the new capabilities they aim to achieve, and how significantly those contribute to solve or alleviate the problem addressed; relevance of the proposed activities </w:t>
      </w:r>
      <w:r w:rsidRPr="6420EE4F">
        <w:rPr>
          <w:color w:val="4472C4" w:themeColor="accent1"/>
        </w:rPr>
        <w:t>for the objectives of the Open Call</w:t>
      </w:r>
      <w:r w:rsidR="00AC522F" w:rsidRPr="6420EE4F">
        <w:rPr>
          <w:color w:val="4472C4" w:themeColor="accent1"/>
        </w:rPr>
        <w:t xml:space="preserve">. </w:t>
      </w:r>
    </w:p>
    <w:p w14:paraId="167DF753" w14:textId="77777777" w:rsidR="00D57519" w:rsidRPr="00873FFB" w:rsidRDefault="00D57519" w:rsidP="00D57519"/>
    <w:p w14:paraId="4515A57A" w14:textId="5262A59A" w:rsidR="007279C9" w:rsidRPr="00873FFB" w:rsidRDefault="00D61C03" w:rsidP="007279C9">
      <w:pPr>
        <w:pStyle w:val="Heading1"/>
        <w:numPr>
          <w:ilvl w:val="0"/>
          <w:numId w:val="32"/>
        </w:numPr>
        <w:spacing w:before="0" w:after="120"/>
        <w:rPr>
          <w:b/>
          <w:bCs/>
          <w:color w:val="000000" w:themeColor="text1"/>
        </w:rPr>
      </w:pPr>
      <w:bookmarkStart w:id="6" w:name="_Toc184988035"/>
      <w:r w:rsidRPr="00873FFB">
        <w:rPr>
          <w:b/>
          <w:bCs/>
          <w:color w:val="000000" w:themeColor="text1"/>
        </w:rPr>
        <w:t>R</w:t>
      </w:r>
      <w:r w:rsidR="00054D69" w:rsidRPr="00873FFB">
        <w:rPr>
          <w:b/>
          <w:bCs/>
          <w:color w:val="000000" w:themeColor="text1"/>
        </w:rPr>
        <w:t>&amp;</w:t>
      </w:r>
      <w:r w:rsidRPr="00873FFB">
        <w:rPr>
          <w:b/>
          <w:bCs/>
          <w:color w:val="000000" w:themeColor="text1"/>
        </w:rPr>
        <w:t>D</w:t>
      </w:r>
      <w:r w:rsidR="00054D69" w:rsidRPr="00873FFB">
        <w:rPr>
          <w:b/>
          <w:bCs/>
          <w:color w:val="000000" w:themeColor="text1"/>
        </w:rPr>
        <w:t xml:space="preserve"> and Potential Impact</w:t>
      </w:r>
      <w:r w:rsidRPr="00873FFB">
        <w:rPr>
          <w:b/>
          <w:bCs/>
          <w:color w:val="000000" w:themeColor="text1"/>
        </w:rPr>
        <w:t xml:space="preserve"> </w:t>
      </w:r>
      <w:r w:rsidR="007279C9" w:rsidRPr="00873FFB">
        <w:rPr>
          <w:b/>
          <w:bCs/>
          <w:color w:val="000000" w:themeColor="text1"/>
        </w:rPr>
        <w:t>Proposal</w:t>
      </w:r>
      <w:bookmarkEnd w:id="6"/>
    </w:p>
    <w:p w14:paraId="0854A4B8" w14:textId="629CBCB6" w:rsidR="00D57519" w:rsidRPr="00873FFB" w:rsidRDefault="00D57519" w:rsidP="6420EE4F">
      <w:pPr>
        <w:spacing w:after="120"/>
        <w:jc w:val="both"/>
        <w:rPr>
          <w:color w:val="4472C4" w:themeColor="accent1"/>
        </w:rPr>
      </w:pPr>
      <w:r w:rsidRPr="6420EE4F">
        <w:rPr>
          <w:color w:val="4472C4" w:themeColor="accent1"/>
        </w:rPr>
        <w:t xml:space="preserve">All sub-sections included within the </w:t>
      </w:r>
      <w:r w:rsidR="00054D69" w:rsidRPr="6420EE4F">
        <w:rPr>
          <w:color w:val="4472C4" w:themeColor="accent1"/>
        </w:rPr>
        <w:t xml:space="preserve">R&amp;D and Potential Impact </w:t>
      </w:r>
      <w:r w:rsidRPr="6420EE4F">
        <w:rPr>
          <w:color w:val="4472C4" w:themeColor="accent1"/>
        </w:rPr>
        <w:t xml:space="preserve">Proposal should be completed in a </w:t>
      </w:r>
      <w:r w:rsidRPr="6420EE4F">
        <w:rPr>
          <w:b/>
          <w:bCs/>
          <w:color w:val="4472C4" w:themeColor="accent1"/>
          <w:u w:val="single"/>
        </w:rPr>
        <w:t xml:space="preserve">maximum total of </w:t>
      </w:r>
      <w:r w:rsidR="00E143FF" w:rsidRPr="6420EE4F">
        <w:rPr>
          <w:b/>
          <w:bCs/>
          <w:color w:val="4472C4" w:themeColor="accent1"/>
          <w:u w:val="single"/>
        </w:rPr>
        <w:t>10</w:t>
      </w:r>
      <w:r w:rsidRPr="6420EE4F">
        <w:rPr>
          <w:b/>
          <w:bCs/>
          <w:color w:val="4472C4" w:themeColor="accent1"/>
          <w:u w:val="single"/>
        </w:rPr>
        <w:t xml:space="preserve"> pages</w:t>
      </w:r>
      <w:r w:rsidRPr="6420EE4F">
        <w:rPr>
          <w:b/>
          <w:bCs/>
          <w:color w:val="4472C4" w:themeColor="accent1"/>
        </w:rPr>
        <w:t>.</w:t>
      </w:r>
    </w:p>
    <w:p w14:paraId="6A7A0A8A" w14:textId="3CAA83BB" w:rsidR="007279C9" w:rsidRPr="00873FFB" w:rsidRDefault="007279C9" w:rsidP="007279C9">
      <w:pPr>
        <w:pStyle w:val="Heading2"/>
        <w:numPr>
          <w:ilvl w:val="1"/>
          <w:numId w:val="32"/>
        </w:numPr>
        <w:spacing w:before="0" w:after="120"/>
        <w:rPr>
          <w:b/>
          <w:bCs/>
          <w:color w:val="000000" w:themeColor="text1"/>
        </w:rPr>
      </w:pPr>
      <w:bookmarkStart w:id="7" w:name="_Toc184988036"/>
      <w:r w:rsidRPr="00873FFB">
        <w:rPr>
          <w:b/>
          <w:bCs/>
          <w:color w:val="000000" w:themeColor="text1"/>
        </w:rPr>
        <w:t>Background and Experience</w:t>
      </w:r>
      <w:bookmarkEnd w:id="7"/>
      <w:r w:rsidR="00545CFE" w:rsidRPr="00873FFB">
        <w:rPr>
          <w:b/>
          <w:bCs/>
          <w:color w:val="000000" w:themeColor="text1"/>
        </w:rPr>
        <w:t xml:space="preserve"> </w:t>
      </w:r>
    </w:p>
    <w:p w14:paraId="66F34C70" w14:textId="668E4D9C" w:rsidR="007279C9" w:rsidRPr="00873FFB" w:rsidRDefault="007279C9" w:rsidP="007279C9">
      <w:pPr>
        <w:pStyle w:val="Heading4"/>
        <w:numPr>
          <w:ilvl w:val="3"/>
          <w:numId w:val="32"/>
        </w:numPr>
        <w:spacing w:before="0" w:after="120"/>
        <w:rPr>
          <w:color w:val="000000" w:themeColor="text1"/>
        </w:rPr>
      </w:pPr>
      <w:r w:rsidRPr="00873FFB">
        <w:rPr>
          <w:b/>
          <w:bCs/>
          <w:color w:val="000000" w:themeColor="text1"/>
        </w:rPr>
        <w:t>Team composition:</w:t>
      </w:r>
      <w:r w:rsidRPr="00873FFB">
        <w:rPr>
          <w:color w:val="000000" w:themeColor="text1"/>
        </w:rPr>
        <w:t xml:space="preserve"> </w:t>
      </w:r>
      <w:r w:rsidRPr="00873FFB">
        <w:rPr>
          <w:color w:val="000000" w:themeColor="text1"/>
        </w:rPr>
        <w:tab/>
      </w:r>
    </w:p>
    <w:p w14:paraId="1EC84BA4" w14:textId="2AB0AE37" w:rsidR="007279C9" w:rsidRPr="00855390" w:rsidRDefault="007279C9" w:rsidP="6420EE4F">
      <w:pPr>
        <w:spacing w:after="120"/>
        <w:jc w:val="both"/>
        <w:rPr>
          <w:color w:val="4472C4" w:themeColor="accent1"/>
          <w:lang w:val="en-US"/>
          <w:rPrChange w:id="8" w:author="Author">
            <w:rPr>
              <w:color w:val="4472C4" w:themeColor="accent1"/>
            </w:rPr>
          </w:rPrChange>
        </w:rPr>
      </w:pPr>
      <w:r w:rsidRPr="6420EE4F">
        <w:rPr>
          <w:color w:val="4472C4" w:themeColor="accent1"/>
        </w:rPr>
        <w:t xml:space="preserve">Please describe the overall team composition, including participants from all subcontractors, if any, including all key personnel (i.e. having </w:t>
      </w:r>
      <w:r w:rsidR="00DA2A9F" w:rsidRPr="6420EE4F">
        <w:rPr>
          <w:color w:val="4472C4" w:themeColor="accent1"/>
        </w:rPr>
        <w:t>a key role</w:t>
      </w:r>
      <w:r w:rsidRPr="6420EE4F">
        <w:rPr>
          <w:color w:val="4472C4" w:themeColor="accent1"/>
        </w:rPr>
        <w:t xml:space="preserve"> within the team and/or being responsible for one or more tasks) and their position within his/her own entity’s structure.</w:t>
      </w:r>
      <w:r w:rsidR="00E07750" w:rsidRPr="6420EE4F">
        <w:rPr>
          <w:color w:val="4472C4" w:themeColor="accent1"/>
        </w:rPr>
        <w:t xml:space="preserve"> </w:t>
      </w:r>
      <w:r w:rsidR="00B27B0C" w:rsidRPr="6420EE4F">
        <w:rPr>
          <w:color w:val="4472C4" w:themeColor="accent1"/>
        </w:rPr>
        <w:t>Present the role of each team member in the activity and their credentials to fulfil that role.</w:t>
      </w:r>
      <w:ins w:id="9" w:author="Author">
        <w:r w:rsidR="000576D0">
          <w:rPr>
            <w:color w:val="4472C4" w:themeColor="accent1"/>
          </w:rPr>
          <w:t xml:space="preserve"> </w:t>
        </w:r>
        <w:r w:rsidR="00FE1A43">
          <w:rPr>
            <w:color w:val="4472C4" w:themeColor="accent1"/>
          </w:rPr>
          <w:t>In particular, clearly identify the team members or partners contributing to the research component of the project.</w:t>
        </w:r>
      </w:ins>
      <w:r w:rsidR="00B27B0C" w:rsidRPr="6420EE4F">
        <w:rPr>
          <w:color w:val="4472C4" w:themeColor="accent1"/>
        </w:rPr>
        <w:t xml:space="preserve"> </w:t>
      </w:r>
    </w:p>
    <w:p w14:paraId="050A9C16" w14:textId="142A6E75" w:rsidR="007279C9" w:rsidRPr="00873FFB" w:rsidRDefault="007279C9" w:rsidP="007279C9">
      <w:pPr>
        <w:pStyle w:val="Heading4"/>
        <w:numPr>
          <w:ilvl w:val="3"/>
          <w:numId w:val="32"/>
        </w:numPr>
        <w:spacing w:before="0" w:after="120"/>
        <w:rPr>
          <w:b/>
          <w:bCs/>
          <w:color w:val="000000" w:themeColor="text1"/>
        </w:rPr>
      </w:pPr>
      <w:r w:rsidRPr="00873FFB">
        <w:rPr>
          <w:b/>
          <w:bCs/>
          <w:color w:val="000000" w:themeColor="text1"/>
        </w:rPr>
        <w:t xml:space="preserve">Background of the entities </w:t>
      </w:r>
      <w:r w:rsidR="00D70106" w:rsidRPr="00873FFB">
        <w:rPr>
          <w:b/>
          <w:bCs/>
          <w:color w:val="000000" w:themeColor="text1"/>
        </w:rPr>
        <w:t>involved</w:t>
      </w:r>
      <w:r w:rsidRPr="00873FFB">
        <w:rPr>
          <w:b/>
          <w:bCs/>
          <w:color w:val="000000" w:themeColor="text1"/>
        </w:rPr>
        <w:t xml:space="preserve">: </w:t>
      </w:r>
    </w:p>
    <w:p w14:paraId="08510E28" w14:textId="23D87BA7" w:rsidR="00D70106" w:rsidRPr="00A1106E" w:rsidRDefault="007279C9" w:rsidP="000D17C1">
      <w:pPr>
        <w:spacing w:after="120"/>
        <w:jc w:val="both"/>
        <w:rPr>
          <w:color w:val="4472C4" w:themeColor="accent1"/>
          <w:lang w:val="en-US"/>
          <w:rPrChange w:id="10" w:author="Author">
            <w:rPr>
              <w:color w:val="4472C4" w:themeColor="accent1"/>
            </w:rPr>
          </w:rPrChange>
        </w:rPr>
      </w:pPr>
      <w:r w:rsidRPr="00873FFB">
        <w:rPr>
          <w:color w:val="4472C4" w:themeColor="accent1"/>
        </w:rPr>
        <w:t xml:space="preserve">Please </w:t>
      </w:r>
      <w:r w:rsidR="00D63071" w:rsidRPr="00873FFB">
        <w:rPr>
          <w:color w:val="4472C4" w:themeColor="accent1"/>
        </w:rPr>
        <w:t>briefly describe</w:t>
      </w:r>
      <w:r w:rsidRPr="00873FFB">
        <w:rPr>
          <w:color w:val="4472C4" w:themeColor="accent1"/>
        </w:rPr>
        <w:t xml:space="preserve"> the relevant experience of the </w:t>
      </w:r>
      <w:r w:rsidR="00B27172" w:rsidRPr="00873FFB">
        <w:rPr>
          <w:color w:val="4472C4" w:themeColor="accent1"/>
        </w:rPr>
        <w:t>A</w:t>
      </w:r>
      <w:r w:rsidR="0080796A" w:rsidRPr="00873FFB">
        <w:rPr>
          <w:color w:val="4472C4" w:themeColor="accent1"/>
        </w:rPr>
        <w:t xml:space="preserve">pplicant </w:t>
      </w:r>
      <w:r w:rsidRPr="00873FFB">
        <w:rPr>
          <w:color w:val="4472C4" w:themeColor="accent1"/>
        </w:rPr>
        <w:t>and consortium partners for the performance of the proposed work. Please provide the rationale for the involvement of the proposed consortium partners in the activity.</w:t>
      </w:r>
      <w:r w:rsidR="00D70106" w:rsidRPr="00873FFB">
        <w:rPr>
          <w:color w:val="4472C4" w:themeColor="accent1"/>
        </w:rPr>
        <w:t xml:space="preserve"> </w:t>
      </w:r>
      <w:ins w:id="11" w:author="Author">
        <w:r w:rsidR="00FE1A43">
          <w:rPr>
            <w:color w:val="4472C4" w:themeColor="accent1"/>
          </w:rPr>
          <w:t>Emphasise the research background of relevant entities (</w:t>
        </w:r>
        <w:r w:rsidR="000B21EB">
          <w:rPr>
            <w:color w:val="4472C4" w:themeColor="accent1"/>
          </w:rPr>
          <w:t>involvement in scientific projects, publications</w:t>
        </w:r>
        <w:r w:rsidR="00A46949">
          <w:rPr>
            <w:color w:val="4472C4" w:themeColor="accent1"/>
          </w:rPr>
          <w:t>, or collaborations with academic institutions</w:t>
        </w:r>
        <w:r w:rsidR="009754A8">
          <w:rPr>
            <w:color w:val="4472C4" w:themeColor="accent1"/>
          </w:rPr>
          <w:t>) and explain how their experience directly supports the proposed research ac</w:t>
        </w:r>
        <w:r w:rsidR="00BF5622">
          <w:rPr>
            <w:color w:val="4472C4" w:themeColor="accent1"/>
          </w:rPr>
          <w:t>tivities</w:t>
        </w:r>
        <w:del w:id="12" w:author="Author">
          <w:r w:rsidR="002037B6" w:rsidDel="00B03D03">
            <w:rPr>
              <w:color w:val="4472C4" w:themeColor="accent1"/>
            </w:rPr>
            <w:delText>.</w:delText>
          </w:r>
          <w:r w:rsidR="00BF5622" w:rsidDel="00B03D03">
            <w:rPr>
              <w:color w:val="4472C4" w:themeColor="accent1"/>
            </w:rPr>
            <w:delText>.</w:delText>
          </w:r>
          <w:r w:rsidR="002037B6" w:rsidDel="00B03D03">
            <w:rPr>
              <w:color w:val="4472C4" w:themeColor="accent1"/>
            </w:rPr>
            <w:delText>)</w:delText>
          </w:r>
        </w:del>
        <w:r w:rsidR="00B03D03">
          <w:rPr>
            <w:color w:val="4472C4" w:themeColor="accent1"/>
          </w:rPr>
          <w:t>.</w:t>
        </w:r>
      </w:ins>
    </w:p>
    <w:p w14:paraId="2898D80B" w14:textId="376A42C8" w:rsidR="00D70106" w:rsidRPr="00873FFB" w:rsidRDefault="00D70106" w:rsidP="00D70106">
      <w:pPr>
        <w:pStyle w:val="Heading4"/>
        <w:numPr>
          <w:ilvl w:val="3"/>
          <w:numId w:val="32"/>
        </w:numPr>
        <w:spacing w:before="0" w:after="120"/>
        <w:rPr>
          <w:b/>
          <w:bCs/>
          <w:color w:val="000000" w:themeColor="text1"/>
        </w:rPr>
      </w:pPr>
      <w:r w:rsidRPr="00873FFB">
        <w:rPr>
          <w:b/>
          <w:bCs/>
          <w:color w:val="000000" w:themeColor="text1"/>
        </w:rPr>
        <w:t xml:space="preserve">Partnerships and Support Entities: </w:t>
      </w:r>
    </w:p>
    <w:p w14:paraId="0312B2BD" w14:textId="4ECD9DCC" w:rsidR="007279C9" w:rsidRPr="00873FFB" w:rsidRDefault="00D70106" w:rsidP="6420EE4F">
      <w:pPr>
        <w:spacing w:after="120"/>
        <w:jc w:val="both"/>
        <w:rPr>
          <w:color w:val="4472C4" w:themeColor="accent1"/>
        </w:rPr>
      </w:pPr>
      <w:r w:rsidRPr="6420EE4F">
        <w:rPr>
          <w:color w:val="4472C4" w:themeColor="accent1"/>
        </w:rPr>
        <w:t xml:space="preserve">Please </w:t>
      </w:r>
      <w:r w:rsidR="00D63071" w:rsidRPr="6420EE4F">
        <w:rPr>
          <w:color w:val="4472C4" w:themeColor="accent1"/>
        </w:rPr>
        <w:t>briefly describe</w:t>
      </w:r>
      <w:r w:rsidRPr="6420EE4F">
        <w:rPr>
          <w:color w:val="4472C4" w:themeColor="accent1"/>
        </w:rPr>
        <w:t xml:space="preserve"> the partnerships that are required (at the time of the project execution or after its completion). Please add as annex any Support Letter received from relevant Entities. These may include potential customers or commercial partners.</w:t>
      </w:r>
    </w:p>
    <w:p w14:paraId="7F5FBFB8" w14:textId="19E34A2D" w:rsidR="007279C9" w:rsidRPr="00873FFB" w:rsidRDefault="007279C9" w:rsidP="00D70106">
      <w:pPr>
        <w:pStyle w:val="Heading4"/>
        <w:numPr>
          <w:ilvl w:val="3"/>
          <w:numId w:val="32"/>
        </w:numPr>
        <w:spacing w:before="0" w:after="120"/>
        <w:rPr>
          <w:b/>
          <w:bCs/>
          <w:color w:val="000000" w:themeColor="text1"/>
        </w:rPr>
      </w:pPr>
      <w:r w:rsidRPr="00873FFB">
        <w:rPr>
          <w:b/>
          <w:bCs/>
          <w:color w:val="000000" w:themeColor="text1"/>
        </w:rPr>
        <w:t xml:space="preserve">Vision: </w:t>
      </w:r>
    </w:p>
    <w:p w14:paraId="2BFCDCC8" w14:textId="1C0EC4A3" w:rsidR="007279C9" w:rsidRPr="00873FFB" w:rsidRDefault="007279C9" w:rsidP="6420EE4F">
      <w:pPr>
        <w:spacing w:after="120"/>
        <w:jc w:val="both"/>
        <w:rPr>
          <w:color w:val="4472C4" w:themeColor="accent1"/>
        </w:rPr>
      </w:pPr>
      <w:r w:rsidRPr="6420EE4F">
        <w:rPr>
          <w:color w:val="4472C4" w:themeColor="accent1"/>
        </w:rPr>
        <w:t xml:space="preserve">Please describe how this activity fits into the vision of the </w:t>
      </w:r>
      <w:r w:rsidR="00B27172" w:rsidRPr="6420EE4F">
        <w:rPr>
          <w:color w:val="4472C4" w:themeColor="accent1"/>
        </w:rPr>
        <w:t>A</w:t>
      </w:r>
      <w:r w:rsidR="0080796A" w:rsidRPr="6420EE4F">
        <w:rPr>
          <w:color w:val="4472C4" w:themeColor="accent1"/>
        </w:rPr>
        <w:t xml:space="preserve">pplicant </w:t>
      </w:r>
      <w:r w:rsidRPr="6420EE4F">
        <w:rPr>
          <w:color w:val="4472C4" w:themeColor="accent1"/>
        </w:rPr>
        <w:t xml:space="preserve">and proposal partners (e.g. alignment with medium- or long-term objectives, synergies with other activities, etc.). </w:t>
      </w:r>
      <w:r>
        <w:tab/>
      </w:r>
      <w:r>
        <w:br/>
      </w:r>
      <w:r w:rsidR="00B27B0C" w:rsidRPr="6420EE4F">
        <w:rPr>
          <w:color w:val="4472C4" w:themeColor="accent1"/>
        </w:rPr>
        <w:t>Please provide a</w:t>
      </w:r>
      <w:r w:rsidRPr="6420EE4F">
        <w:rPr>
          <w:color w:val="4472C4" w:themeColor="accent1"/>
        </w:rPr>
        <w:t xml:space="preserve">n overview of the broader implementation plan of the product/service (including the key steps to have a fully-fledged offer and roll-out the product/service to the </w:t>
      </w:r>
      <w:r w:rsidR="00054D69" w:rsidRPr="6420EE4F">
        <w:rPr>
          <w:color w:val="4472C4" w:themeColor="accent1"/>
        </w:rPr>
        <w:t>potential</w:t>
      </w:r>
      <w:r w:rsidRPr="6420EE4F">
        <w:rPr>
          <w:color w:val="4472C4" w:themeColor="accent1"/>
        </w:rPr>
        <w:t xml:space="preserve"> market, as well as follow-up actions to this activity (e.g. apply for further ESA or non-ESA funding, spin-off creation, licencing, commercial efforts, etc.).</w:t>
      </w:r>
    </w:p>
    <w:p w14:paraId="3D0ADDD6" w14:textId="1038A875" w:rsidR="00D61C03" w:rsidRPr="00873FFB" w:rsidRDefault="00D61C03" w:rsidP="00D70106">
      <w:pPr>
        <w:pStyle w:val="Heading2"/>
        <w:numPr>
          <w:ilvl w:val="1"/>
          <w:numId w:val="32"/>
        </w:numPr>
        <w:spacing w:before="0" w:after="120"/>
        <w:rPr>
          <w:b/>
          <w:bCs/>
          <w:color w:val="000000" w:themeColor="text1"/>
        </w:rPr>
      </w:pPr>
      <w:bookmarkStart w:id="13" w:name="_Toc184988037"/>
      <w:r w:rsidRPr="00873FFB">
        <w:rPr>
          <w:b/>
          <w:bCs/>
          <w:color w:val="000000" w:themeColor="text1"/>
        </w:rPr>
        <w:lastRenderedPageBreak/>
        <w:t>Research and Technology Developments</w:t>
      </w:r>
      <w:bookmarkEnd w:id="13"/>
    </w:p>
    <w:p w14:paraId="7682C2B2" w14:textId="6BEFFF15" w:rsidR="00B27B0C" w:rsidRPr="00873FFB" w:rsidRDefault="00B27B0C" w:rsidP="6420EE4F">
      <w:pPr>
        <w:pStyle w:val="Heading4"/>
        <w:spacing w:before="0" w:after="120"/>
        <w:rPr>
          <w:b/>
          <w:bCs/>
          <w:color w:val="000000" w:themeColor="text1"/>
        </w:rPr>
      </w:pPr>
      <w:r w:rsidRPr="6420EE4F">
        <w:rPr>
          <w:b/>
          <w:bCs/>
          <w:color w:val="000000" w:themeColor="text1"/>
        </w:rPr>
        <w:t xml:space="preserve">R&amp;D </w:t>
      </w:r>
      <w:r w:rsidR="00A259D5" w:rsidRPr="6420EE4F">
        <w:rPr>
          <w:b/>
          <w:bCs/>
          <w:color w:val="000000" w:themeColor="text1"/>
        </w:rPr>
        <w:t xml:space="preserve">objectives, </w:t>
      </w:r>
      <w:r w:rsidR="00FD4F15" w:rsidRPr="6420EE4F">
        <w:rPr>
          <w:b/>
          <w:bCs/>
          <w:color w:val="000000" w:themeColor="text1"/>
        </w:rPr>
        <w:t>scope,</w:t>
      </w:r>
      <w:r w:rsidRPr="6420EE4F">
        <w:rPr>
          <w:b/>
          <w:bCs/>
          <w:color w:val="000000" w:themeColor="text1"/>
        </w:rPr>
        <w:t xml:space="preserve"> and </w:t>
      </w:r>
      <w:r w:rsidR="00A259D5" w:rsidRPr="6420EE4F">
        <w:rPr>
          <w:b/>
          <w:bCs/>
          <w:color w:val="000000" w:themeColor="text1"/>
        </w:rPr>
        <w:t>significance:</w:t>
      </w:r>
    </w:p>
    <w:p w14:paraId="07F1F044" w14:textId="47071701" w:rsidR="004C02AD" w:rsidRPr="00873FFB" w:rsidRDefault="00B27B0C" w:rsidP="00B27B0C">
      <w:pPr>
        <w:spacing w:after="120"/>
        <w:jc w:val="both"/>
        <w:rPr>
          <w:color w:val="4472C4" w:themeColor="accent1"/>
        </w:rPr>
      </w:pPr>
      <w:r w:rsidRPr="00873FFB">
        <w:rPr>
          <w:color w:val="4472C4" w:themeColor="accent1"/>
        </w:rPr>
        <w:t>Please</w:t>
      </w:r>
      <w:r w:rsidR="004C02AD" w:rsidRPr="00873FFB">
        <w:rPr>
          <w:color w:val="4472C4" w:themeColor="accent1"/>
        </w:rPr>
        <w:t xml:space="preserve"> describe</w:t>
      </w:r>
      <w:r w:rsidRPr="00873FFB">
        <w:rPr>
          <w:color w:val="4472C4" w:themeColor="accent1"/>
        </w:rPr>
        <w:t xml:space="preserve"> the new </w:t>
      </w:r>
      <w:r w:rsidR="00A259D5" w:rsidRPr="00873FFB">
        <w:rPr>
          <w:color w:val="4472C4" w:themeColor="accent1"/>
        </w:rPr>
        <w:t xml:space="preserve">(market disrupting) </w:t>
      </w:r>
      <w:r w:rsidRPr="00873FFB">
        <w:rPr>
          <w:color w:val="4472C4" w:themeColor="accent1"/>
        </w:rPr>
        <w:t xml:space="preserve">capabilities </w:t>
      </w:r>
      <w:r w:rsidR="004C02AD" w:rsidRPr="00873FFB">
        <w:rPr>
          <w:color w:val="4472C4" w:themeColor="accent1"/>
        </w:rPr>
        <w:t xml:space="preserve">that are enabled as the result of this </w:t>
      </w:r>
      <w:r w:rsidR="00920D51" w:rsidRPr="00873FFB">
        <w:rPr>
          <w:color w:val="4472C4" w:themeColor="accent1"/>
        </w:rPr>
        <w:t>project.</w:t>
      </w:r>
    </w:p>
    <w:p w14:paraId="23555B9D" w14:textId="77777777" w:rsidR="00C74A37" w:rsidRDefault="00A259D5" w:rsidP="6420EE4F">
      <w:pPr>
        <w:spacing w:after="120"/>
        <w:jc w:val="both"/>
        <w:rPr>
          <w:ins w:id="14" w:author="Author"/>
          <w:color w:val="4472C4" w:themeColor="accent1"/>
        </w:rPr>
      </w:pPr>
      <w:r w:rsidRPr="6420EE4F">
        <w:rPr>
          <w:color w:val="4472C4" w:themeColor="accent1"/>
        </w:rPr>
        <w:t>S</w:t>
      </w:r>
      <w:r w:rsidR="004C02AD" w:rsidRPr="6420EE4F">
        <w:rPr>
          <w:color w:val="4472C4" w:themeColor="accent1"/>
        </w:rPr>
        <w:t>ummarize the scope</w:t>
      </w:r>
      <w:r w:rsidRPr="6420EE4F">
        <w:rPr>
          <w:color w:val="4472C4" w:themeColor="accent1"/>
        </w:rPr>
        <w:t xml:space="preserve"> and objectives of the proposed research; briefly describe the </w:t>
      </w:r>
      <w:r w:rsidR="006C6FEC" w:rsidRPr="6420EE4F">
        <w:rPr>
          <w:color w:val="4472C4" w:themeColor="accent1"/>
        </w:rPr>
        <w:t xml:space="preserve">approach and </w:t>
      </w:r>
      <w:r w:rsidRPr="6420EE4F">
        <w:rPr>
          <w:color w:val="4472C4" w:themeColor="accent1"/>
        </w:rPr>
        <w:t xml:space="preserve">steps </w:t>
      </w:r>
      <w:r w:rsidR="006C6FEC" w:rsidRPr="6420EE4F">
        <w:rPr>
          <w:color w:val="4472C4" w:themeColor="accent1"/>
        </w:rPr>
        <w:t xml:space="preserve">to </w:t>
      </w:r>
      <w:r w:rsidRPr="6420EE4F">
        <w:rPr>
          <w:color w:val="4472C4" w:themeColor="accent1"/>
        </w:rPr>
        <w:t>achieve those objectives</w:t>
      </w:r>
      <w:r w:rsidR="0012792C" w:rsidRPr="6420EE4F">
        <w:rPr>
          <w:color w:val="4472C4" w:themeColor="accent1"/>
        </w:rPr>
        <w:t xml:space="preserve">, incl. </w:t>
      </w:r>
      <w:r w:rsidR="006C6FEC" w:rsidRPr="6420EE4F">
        <w:rPr>
          <w:color w:val="4472C4" w:themeColor="accent1"/>
        </w:rPr>
        <w:t xml:space="preserve">research, </w:t>
      </w:r>
      <w:r w:rsidR="00FD4F15" w:rsidRPr="6420EE4F">
        <w:rPr>
          <w:color w:val="4472C4" w:themeColor="accent1"/>
        </w:rPr>
        <w:t>development,</w:t>
      </w:r>
      <w:r w:rsidR="0012792C" w:rsidRPr="6420EE4F">
        <w:rPr>
          <w:color w:val="4472C4" w:themeColor="accent1"/>
        </w:rPr>
        <w:t xml:space="preserve"> and verification / </w:t>
      </w:r>
      <w:r w:rsidR="00920D51" w:rsidRPr="6420EE4F">
        <w:rPr>
          <w:color w:val="4472C4" w:themeColor="accent1"/>
        </w:rPr>
        <w:t>validation.</w:t>
      </w:r>
      <w:r w:rsidR="004C02AD" w:rsidRPr="6420EE4F">
        <w:rPr>
          <w:color w:val="4472C4" w:themeColor="accent1"/>
        </w:rPr>
        <w:t xml:space="preserve"> </w:t>
      </w:r>
    </w:p>
    <w:p w14:paraId="74B9974B" w14:textId="76728B42" w:rsidR="00A259D5" w:rsidRPr="00730642" w:rsidRDefault="00730642" w:rsidP="6420EE4F">
      <w:pPr>
        <w:spacing w:after="120"/>
        <w:jc w:val="both"/>
        <w:rPr>
          <w:color w:val="4472C4" w:themeColor="accent1"/>
          <w:lang w:val="en-US"/>
          <w:rPrChange w:id="15" w:author="Author">
            <w:rPr>
              <w:color w:val="4472C4" w:themeColor="accent1"/>
            </w:rPr>
          </w:rPrChange>
        </w:rPr>
      </w:pPr>
      <w:ins w:id="16" w:author="Author">
        <w:r w:rsidRPr="00730642">
          <w:rPr>
            <w:b/>
            <w:bCs/>
            <w:color w:val="4472C4" w:themeColor="accent1"/>
            <w:lang w:val="en-US"/>
          </w:rPr>
          <w:t>Clearly articulate how the project is founded on novel research, and how a strong research component will be instrumental in advancing the proposed capabilities.</w:t>
        </w:r>
      </w:ins>
    </w:p>
    <w:p w14:paraId="06E3EE0A" w14:textId="4F56878F" w:rsidR="00B27B0C" w:rsidRPr="00873FFB" w:rsidRDefault="00A259D5" w:rsidP="008F6A0C">
      <w:pPr>
        <w:spacing w:after="120"/>
        <w:jc w:val="both"/>
        <w:rPr>
          <w:color w:val="4472C4" w:themeColor="accent1"/>
        </w:rPr>
      </w:pPr>
      <w:r w:rsidRPr="00873FFB">
        <w:rPr>
          <w:color w:val="4472C4" w:themeColor="accent1"/>
        </w:rPr>
        <w:t>E</w:t>
      </w:r>
      <w:r w:rsidR="004C02AD" w:rsidRPr="00873FFB">
        <w:rPr>
          <w:color w:val="4472C4" w:themeColor="accent1"/>
        </w:rPr>
        <w:t>xplain how</w:t>
      </w:r>
      <w:r w:rsidRPr="00873FFB">
        <w:rPr>
          <w:color w:val="4472C4" w:themeColor="accent1"/>
        </w:rPr>
        <w:t xml:space="preserve"> (and how significantly)</w:t>
      </w:r>
      <w:r w:rsidR="004C02AD" w:rsidRPr="00873FFB">
        <w:rPr>
          <w:color w:val="4472C4" w:themeColor="accent1"/>
        </w:rPr>
        <w:t xml:space="preserve"> this</w:t>
      </w:r>
      <w:r w:rsidR="0012792C" w:rsidRPr="00873FFB">
        <w:rPr>
          <w:color w:val="4472C4" w:themeColor="accent1"/>
        </w:rPr>
        <w:t xml:space="preserve"> project</w:t>
      </w:r>
      <w:r w:rsidR="004C02AD" w:rsidRPr="00873FFB">
        <w:rPr>
          <w:color w:val="4472C4" w:themeColor="accent1"/>
        </w:rPr>
        <w:t xml:space="preserve"> contributes to achieving the target capabilities</w:t>
      </w:r>
      <w:r w:rsidR="006E21D2" w:rsidRPr="00873FFB">
        <w:rPr>
          <w:color w:val="4472C4" w:themeColor="accent1"/>
        </w:rPr>
        <w:t>.</w:t>
      </w:r>
    </w:p>
    <w:p w14:paraId="64ED2898" w14:textId="733D0489" w:rsidR="00D61C03" w:rsidRPr="00873FFB" w:rsidRDefault="007F7778" w:rsidP="00D70106">
      <w:pPr>
        <w:pStyle w:val="Heading4"/>
        <w:numPr>
          <w:ilvl w:val="3"/>
          <w:numId w:val="32"/>
        </w:numPr>
        <w:spacing w:before="0" w:after="120"/>
        <w:rPr>
          <w:b/>
          <w:bCs/>
          <w:color w:val="000000" w:themeColor="text1"/>
        </w:rPr>
      </w:pPr>
      <w:r w:rsidRPr="00873FFB">
        <w:rPr>
          <w:b/>
          <w:bCs/>
          <w:color w:val="000000" w:themeColor="text1"/>
        </w:rPr>
        <w:t>Relevance for the Call</w:t>
      </w:r>
      <w:r w:rsidR="00D61C03" w:rsidRPr="00873FFB">
        <w:rPr>
          <w:b/>
          <w:bCs/>
          <w:color w:val="000000" w:themeColor="text1"/>
        </w:rPr>
        <w:t xml:space="preserve">: </w:t>
      </w:r>
    </w:p>
    <w:p w14:paraId="261ABEE3" w14:textId="77777777" w:rsidR="00C74A37" w:rsidRDefault="007F7778" w:rsidP="6420EE4F">
      <w:pPr>
        <w:spacing w:after="120"/>
        <w:jc w:val="both"/>
        <w:rPr>
          <w:ins w:id="17" w:author="Author"/>
          <w:color w:val="4472C4" w:themeColor="accent1"/>
        </w:rPr>
      </w:pPr>
      <w:r w:rsidRPr="6420EE4F">
        <w:rPr>
          <w:color w:val="4472C4" w:themeColor="accent1"/>
        </w:rPr>
        <w:t xml:space="preserve">Please clearly discuss how the activity is in line with the objectives of </w:t>
      </w:r>
      <w:r w:rsidR="00D516A4" w:rsidRPr="6420EE4F">
        <w:rPr>
          <w:color w:val="4472C4" w:themeColor="accent1"/>
        </w:rPr>
        <w:t xml:space="preserve">the </w:t>
      </w:r>
      <w:r w:rsidR="000C6FCE" w:rsidRPr="6420EE4F">
        <w:rPr>
          <w:color w:val="4472C4" w:themeColor="accent1"/>
        </w:rPr>
        <w:t>Phi</w:t>
      </w:r>
      <w:r w:rsidRPr="6420EE4F">
        <w:rPr>
          <w:color w:val="4472C4" w:themeColor="accent1"/>
        </w:rPr>
        <w:t>-Lab and more specifically with the objectives of the Call</w:t>
      </w:r>
      <w:r w:rsidR="00FD4F15" w:rsidRPr="6420EE4F">
        <w:rPr>
          <w:color w:val="4472C4" w:themeColor="accent1"/>
        </w:rPr>
        <w:t xml:space="preserve">. </w:t>
      </w:r>
    </w:p>
    <w:p w14:paraId="793B2CE0" w14:textId="62B07238" w:rsidR="00D61C03" w:rsidRPr="001365F3" w:rsidRDefault="001365F3" w:rsidP="6420EE4F">
      <w:pPr>
        <w:spacing w:after="120"/>
        <w:jc w:val="both"/>
        <w:rPr>
          <w:color w:val="4472C4" w:themeColor="accent1"/>
          <w:lang w:val="en-US"/>
          <w:rPrChange w:id="18" w:author="Author">
            <w:rPr>
              <w:color w:val="4472C4" w:themeColor="accent1"/>
            </w:rPr>
          </w:rPrChange>
        </w:rPr>
      </w:pPr>
      <w:ins w:id="19" w:author="Author">
        <w:r w:rsidRPr="001365F3">
          <w:rPr>
            <w:b/>
            <w:bCs/>
            <w:color w:val="4472C4" w:themeColor="accent1"/>
            <w:lang w:val="en-US"/>
          </w:rPr>
          <w:t>Emphasize how the research-driven nature of the project aligns with Phi-Lab’s focus on early-stage, exploratory innovation.</w:t>
        </w:r>
      </w:ins>
    </w:p>
    <w:p w14:paraId="6E358F86" w14:textId="302FA156" w:rsidR="00D61C03" w:rsidRPr="00873FFB" w:rsidRDefault="76C79469" w:rsidP="6420EE4F">
      <w:pPr>
        <w:pStyle w:val="Heading4"/>
        <w:spacing w:before="0" w:after="120"/>
        <w:rPr>
          <w:b/>
          <w:bCs/>
          <w:color w:val="000000" w:themeColor="text1"/>
        </w:rPr>
      </w:pPr>
      <w:r w:rsidRPr="6420EE4F">
        <w:rPr>
          <w:b/>
          <w:bCs/>
          <w:color w:val="000000" w:themeColor="text1"/>
        </w:rPr>
        <w:t>Understanding</w:t>
      </w:r>
      <w:r w:rsidR="007F7778" w:rsidRPr="6420EE4F">
        <w:rPr>
          <w:b/>
          <w:bCs/>
          <w:color w:val="000000" w:themeColor="text1"/>
        </w:rPr>
        <w:t xml:space="preserve"> of </w:t>
      </w:r>
      <w:r w:rsidRPr="6420EE4F">
        <w:rPr>
          <w:b/>
          <w:bCs/>
          <w:color w:val="000000" w:themeColor="text1"/>
        </w:rPr>
        <w:t xml:space="preserve">and leveraging on </w:t>
      </w:r>
      <w:r w:rsidR="007F7778" w:rsidRPr="6420EE4F">
        <w:rPr>
          <w:b/>
          <w:bCs/>
          <w:color w:val="000000" w:themeColor="text1"/>
        </w:rPr>
        <w:t xml:space="preserve">the State of the Art, </w:t>
      </w:r>
      <w:r w:rsidRPr="6420EE4F">
        <w:rPr>
          <w:b/>
          <w:bCs/>
          <w:color w:val="000000" w:themeColor="text1"/>
        </w:rPr>
        <w:t>novelty</w:t>
      </w:r>
      <w:r w:rsidR="007F7778" w:rsidRPr="6420EE4F">
        <w:rPr>
          <w:b/>
          <w:bCs/>
          <w:color w:val="000000" w:themeColor="text1"/>
        </w:rPr>
        <w:t xml:space="preserve"> of the </w:t>
      </w:r>
      <w:r w:rsidRPr="6420EE4F">
        <w:rPr>
          <w:b/>
          <w:bCs/>
          <w:color w:val="000000" w:themeColor="text1"/>
        </w:rPr>
        <w:t>proposed research</w:t>
      </w:r>
      <w:r w:rsidR="00D61C03" w:rsidRPr="6420EE4F">
        <w:rPr>
          <w:b/>
          <w:bCs/>
          <w:color w:val="000000" w:themeColor="text1"/>
        </w:rPr>
        <w:t xml:space="preserve">: </w:t>
      </w:r>
    </w:p>
    <w:p w14:paraId="172CF396" w14:textId="1ACCD0AA" w:rsidR="007F7778" w:rsidRPr="00873FFB" w:rsidRDefault="00D61C03" w:rsidP="6420EE4F">
      <w:pPr>
        <w:spacing w:after="120"/>
        <w:jc w:val="both"/>
        <w:rPr>
          <w:color w:val="4472C4" w:themeColor="accent1"/>
        </w:rPr>
      </w:pPr>
      <w:r w:rsidRPr="6420EE4F">
        <w:rPr>
          <w:color w:val="4472C4" w:themeColor="accent1"/>
        </w:rPr>
        <w:t xml:space="preserve">Please present the current </w:t>
      </w:r>
      <w:r w:rsidR="007F7778" w:rsidRPr="6420EE4F">
        <w:rPr>
          <w:color w:val="4472C4" w:themeColor="accent1"/>
        </w:rPr>
        <w:t xml:space="preserve">State of the Art </w:t>
      </w:r>
      <w:r w:rsidR="000D07D7" w:rsidRPr="6420EE4F">
        <w:rPr>
          <w:color w:val="4472C4" w:themeColor="accent1"/>
        </w:rPr>
        <w:t xml:space="preserve">(SoA) </w:t>
      </w:r>
      <w:r w:rsidR="007F7778" w:rsidRPr="6420EE4F">
        <w:rPr>
          <w:color w:val="4472C4" w:themeColor="accent1"/>
        </w:rPr>
        <w:t xml:space="preserve">related to the proposed research activities. </w:t>
      </w:r>
    </w:p>
    <w:p w14:paraId="62BEC49A" w14:textId="2847B297" w:rsidR="007F7778" w:rsidRDefault="007F7778" w:rsidP="6420EE4F">
      <w:pPr>
        <w:spacing w:after="120"/>
        <w:jc w:val="both"/>
        <w:rPr>
          <w:ins w:id="20" w:author="Author"/>
          <w:color w:val="4472C4" w:themeColor="accent1"/>
        </w:rPr>
      </w:pPr>
      <w:r w:rsidRPr="6420EE4F">
        <w:rPr>
          <w:color w:val="4472C4" w:themeColor="accent1"/>
        </w:rPr>
        <w:t>Please discuss the novelty</w:t>
      </w:r>
      <w:r w:rsidR="00D61C03" w:rsidRPr="6420EE4F">
        <w:rPr>
          <w:color w:val="4472C4" w:themeColor="accent1"/>
        </w:rPr>
        <w:t xml:space="preserve"> of the </w:t>
      </w:r>
      <w:r w:rsidRPr="6420EE4F">
        <w:rPr>
          <w:color w:val="4472C4" w:themeColor="accent1"/>
        </w:rPr>
        <w:t>proposed activity</w:t>
      </w:r>
      <w:r w:rsidR="4562924F" w:rsidRPr="6420EE4F">
        <w:rPr>
          <w:color w:val="4472C4" w:themeColor="accent1"/>
        </w:rPr>
        <w:t xml:space="preserve">; </w:t>
      </w:r>
      <w:r w:rsidR="782435E7" w:rsidRPr="6420EE4F">
        <w:rPr>
          <w:color w:val="4472C4" w:themeColor="accent1"/>
        </w:rPr>
        <w:t>how</w:t>
      </w:r>
      <w:r w:rsidRPr="6420EE4F">
        <w:rPr>
          <w:color w:val="4472C4" w:themeColor="accent1"/>
        </w:rPr>
        <w:t xml:space="preserve"> the proposed </w:t>
      </w:r>
      <w:r w:rsidR="782435E7" w:rsidRPr="6420EE4F">
        <w:rPr>
          <w:color w:val="4472C4" w:themeColor="accent1"/>
        </w:rPr>
        <w:t>activity leverages</w:t>
      </w:r>
      <w:r w:rsidRPr="6420EE4F">
        <w:rPr>
          <w:color w:val="4472C4" w:themeColor="accent1"/>
        </w:rPr>
        <w:t xml:space="preserve"> on </w:t>
      </w:r>
      <w:r w:rsidR="782435E7" w:rsidRPr="6420EE4F">
        <w:rPr>
          <w:color w:val="4472C4" w:themeColor="accent1"/>
        </w:rPr>
        <w:t>Sate of the Art</w:t>
      </w:r>
      <w:r w:rsidR="2F66E6A7" w:rsidRPr="6420EE4F">
        <w:rPr>
          <w:color w:val="4472C4" w:themeColor="accent1"/>
        </w:rPr>
        <w:t>; how it</w:t>
      </w:r>
      <w:r w:rsidR="782435E7" w:rsidRPr="6420EE4F">
        <w:rPr>
          <w:color w:val="4472C4" w:themeColor="accent1"/>
        </w:rPr>
        <w:t xml:space="preserve"> represent</w:t>
      </w:r>
      <w:r w:rsidR="266A069F" w:rsidRPr="6420EE4F">
        <w:rPr>
          <w:color w:val="4472C4" w:themeColor="accent1"/>
        </w:rPr>
        <w:t>s</w:t>
      </w:r>
      <w:r w:rsidR="782435E7" w:rsidRPr="6420EE4F">
        <w:rPr>
          <w:color w:val="4472C4" w:themeColor="accent1"/>
        </w:rPr>
        <w:t xml:space="preserve"> </w:t>
      </w:r>
      <w:r w:rsidRPr="6420EE4F">
        <w:rPr>
          <w:color w:val="4472C4" w:themeColor="accent1"/>
        </w:rPr>
        <w:t xml:space="preserve">a </w:t>
      </w:r>
      <w:r w:rsidR="782435E7" w:rsidRPr="6420EE4F">
        <w:rPr>
          <w:color w:val="4472C4" w:themeColor="accent1"/>
        </w:rPr>
        <w:t xml:space="preserve">progress </w:t>
      </w:r>
      <w:r w:rsidR="004C02AD" w:rsidRPr="6420EE4F">
        <w:rPr>
          <w:color w:val="4472C4" w:themeColor="accent1"/>
        </w:rPr>
        <w:t xml:space="preserve">with respect to </w:t>
      </w:r>
      <w:r w:rsidR="782435E7" w:rsidRPr="6420EE4F">
        <w:rPr>
          <w:color w:val="4472C4" w:themeColor="accent1"/>
        </w:rPr>
        <w:t>the State of the Art</w:t>
      </w:r>
      <w:r w:rsidR="00D516A4" w:rsidRPr="6420EE4F">
        <w:rPr>
          <w:color w:val="4472C4" w:themeColor="accent1"/>
        </w:rPr>
        <w:t>.</w:t>
      </w:r>
    </w:p>
    <w:p w14:paraId="37DEE161" w14:textId="292C2C68" w:rsidR="00C74A37" w:rsidRPr="00C74A37" w:rsidRDefault="00C74A37" w:rsidP="6420EE4F">
      <w:pPr>
        <w:spacing w:after="120"/>
        <w:jc w:val="both"/>
        <w:rPr>
          <w:color w:val="4472C4" w:themeColor="accent1"/>
          <w:lang w:val="en-US"/>
          <w:rPrChange w:id="21" w:author="Author">
            <w:rPr>
              <w:color w:val="4472C4" w:themeColor="accent1"/>
            </w:rPr>
          </w:rPrChange>
        </w:rPr>
      </w:pPr>
      <w:ins w:id="22" w:author="Author">
        <w:r w:rsidRPr="00C74A37">
          <w:rPr>
            <w:b/>
            <w:bCs/>
            <w:color w:val="4472C4" w:themeColor="accent1"/>
            <w:lang w:val="en-US"/>
          </w:rPr>
          <w:t>Demonstrate how the project builds upon and extends beyond existing knowledge through a well-defined and original research effort.</w:t>
        </w:r>
      </w:ins>
    </w:p>
    <w:p w14:paraId="7CCEFF67" w14:textId="619B15DB" w:rsidR="00D516A4" w:rsidRPr="00873FFB" w:rsidRDefault="00D516A4" w:rsidP="00D61C03">
      <w:pPr>
        <w:spacing w:after="120"/>
        <w:jc w:val="both"/>
        <w:rPr>
          <w:color w:val="4472C4" w:themeColor="accent1"/>
        </w:rPr>
      </w:pPr>
      <w:r w:rsidRPr="00873FFB">
        <w:rPr>
          <w:color w:val="4472C4" w:themeColor="accent1"/>
        </w:rPr>
        <w:t>Please include an explanation if and how the proposed research is related to past and ongoing ESA R&amp;D activities (</w:t>
      </w:r>
      <w:hyperlink r:id="rId12" w:history="1">
        <w:r w:rsidRPr="00873FFB">
          <w:rPr>
            <w:rStyle w:val="Hyperlink"/>
          </w:rPr>
          <w:t>https://nebula.esa.int</w:t>
        </w:r>
      </w:hyperlink>
      <w:r w:rsidRPr="00873FFB">
        <w:rPr>
          <w:color w:val="4472C4" w:themeColor="accent1"/>
        </w:rPr>
        <w:t xml:space="preserve"> ,  </w:t>
      </w:r>
      <w:hyperlink r:id="rId13" w:history="1">
        <w:r w:rsidRPr="00873FFB">
          <w:rPr>
            <w:rStyle w:val="Hyperlink"/>
          </w:rPr>
          <w:t>https://activities.esa.int</w:t>
        </w:r>
      </w:hyperlink>
      <w:r w:rsidRPr="00873FFB">
        <w:rPr>
          <w:color w:val="4472C4" w:themeColor="accent1"/>
        </w:rPr>
        <w:t>)</w:t>
      </w:r>
      <w:r w:rsidR="001A7544" w:rsidRPr="00873FFB">
        <w:rPr>
          <w:color w:val="4472C4" w:themeColor="accent1"/>
        </w:rPr>
        <w:t>.</w:t>
      </w:r>
    </w:p>
    <w:p w14:paraId="1FFC9B2F" w14:textId="15A26BF2" w:rsidR="00D61C03" w:rsidRPr="00873FFB" w:rsidRDefault="2BA3D5F8" w:rsidP="00D70106">
      <w:pPr>
        <w:pStyle w:val="Heading4"/>
        <w:numPr>
          <w:ilvl w:val="3"/>
          <w:numId w:val="32"/>
        </w:numPr>
        <w:spacing w:before="0" w:after="120"/>
        <w:rPr>
          <w:b/>
          <w:bCs/>
          <w:color w:val="000000" w:themeColor="text1"/>
        </w:rPr>
      </w:pPr>
      <w:r w:rsidRPr="00873FFB">
        <w:rPr>
          <w:b/>
          <w:bCs/>
          <w:color w:val="000000" w:themeColor="text1"/>
        </w:rPr>
        <w:t>Maturity of the technology, feasibility of the proposed</w:t>
      </w:r>
      <w:r w:rsidR="00A259D5" w:rsidRPr="00873FFB">
        <w:rPr>
          <w:b/>
          <w:bCs/>
          <w:color w:val="000000" w:themeColor="text1"/>
        </w:rPr>
        <w:t xml:space="preserve"> research</w:t>
      </w:r>
      <w:r w:rsidR="00D61C03" w:rsidRPr="00873FFB">
        <w:rPr>
          <w:b/>
          <w:bCs/>
          <w:color w:val="000000" w:themeColor="text1"/>
        </w:rPr>
        <w:t xml:space="preserve">: </w:t>
      </w:r>
    </w:p>
    <w:p w14:paraId="38DA0E86" w14:textId="24EA5658" w:rsidR="00D61C03" w:rsidRDefault="00D61C03" w:rsidP="00D61C03">
      <w:pPr>
        <w:spacing w:after="120"/>
        <w:jc w:val="both"/>
        <w:rPr>
          <w:ins w:id="23" w:author="Author"/>
          <w:color w:val="4472C4" w:themeColor="accent1"/>
        </w:rPr>
      </w:pPr>
      <w:r w:rsidRPr="00873FFB">
        <w:rPr>
          <w:color w:val="4472C4" w:themeColor="accent1"/>
        </w:rPr>
        <w:t>Please</w:t>
      </w:r>
      <w:r w:rsidR="0012792C" w:rsidRPr="00873FFB">
        <w:rPr>
          <w:color w:val="4472C4" w:themeColor="accent1"/>
        </w:rPr>
        <w:t xml:space="preserve"> present</w:t>
      </w:r>
      <w:r w:rsidR="21FD297E" w:rsidRPr="00873FFB">
        <w:rPr>
          <w:color w:val="4472C4" w:themeColor="accent1"/>
        </w:rPr>
        <w:t xml:space="preserve"> the maturity of the </w:t>
      </w:r>
      <w:r w:rsidR="008F6A0C" w:rsidRPr="00873FFB">
        <w:rPr>
          <w:color w:val="4472C4" w:themeColor="accent1"/>
        </w:rPr>
        <w:t>technology,</w:t>
      </w:r>
      <w:r w:rsidR="0012792C" w:rsidRPr="00873FFB">
        <w:rPr>
          <w:color w:val="4472C4" w:themeColor="accent1"/>
        </w:rPr>
        <w:t xml:space="preserve"> including current TRL</w:t>
      </w:r>
      <w:r w:rsidR="21FD297E" w:rsidRPr="00873FFB">
        <w:rPr>
          <w:color w:val="4472C4" w:themeColor="accent1"/>
        </w:rPr>
        <w:t>;</w:t>
      </w:r>
      <w:r w:rsidRPr="00873FFB">
        <w:rPr>
          <w:color w:val="4472C4" w:themeColor="accent1"/>
        </w:rPr>
        <w:t xml:space="preserve"> </w:t>
      </w:r>
      <w:r w:rsidR="0012792C" w:rsidRPr="00873FFB">
        <w:rPr>
          <w:color w:val="4472C4" w:themeColor="accent1"/>
        </w:rPr>
        <w:t xml:space="preserve">discuss the challenges of the proposed research, and assess the feasibility of achieving the new targeted capabilities. </w:t>
      </w:r>
      <w:r w:rsidR="001545EE" w:rsidRPr="00873FFB">
        <w:rPr>
          <w:color w:val="4472C4" w:themeColor="accent1"/>
        </w:rPr>
        <w:t xml:space="preserve">Please provide information on the means of access to data/asset/facilities needed for </w:t>
      </w:r>
      <w:r w:rsidR="005716BA" w:rsidRPr="00873FFB">
        <w:rPr>
          <w:color w:val="4472C4" w:themeColor="accent1"/>
        </w:rPr>
        <w:t>the proposed developments</w:t>
      </w:r>
      <w:r w:rsidR="001545EE" w:rsidRPr="00873FFB">
        <w:rPr>
          <w:color w:val="4472C4" w:themeColor="accent1"/>
        </w:rPr>
        <w:t>.</w:t>
      </w:r>
    </w:p>
    <w:p w14:paraId="52A6ECCB" w14:textId="28B9673B" w:rsidR="00E925B8" w:rsidRPr="00E925B8" w:rsidRDefault="00E925B8" w:rsidP="00D61C03">
      <w:pPr>
        <w:spacing w:after="120"/>
        <w:jc w:val="both"/>
        <w:rPr>
          <w:color w:val="4472C4" w:themeColor="accent1"/>
          <w:lang w:val="en-US"/>
          <w:rPrChange w:id="24" w:author="Author">
            <w:rPr>
              <w:color w:val="4472C4" w:themeColor="accent1"/>
            </w:rPr>
          </w:rPrChange>
        </w:rPr>
      </w:pPr>
      <w:ins w:id="25" w:author="Author">
        <w:r w:rsidRPr="00E925B8">
          <w:rPr>
            <w:b/>
            <w:bCs/>
            <w:color w:val="4472C4" w:themeColor="accent1"/>
            <w:lang w:val="en-US"/>
          </w:rPr>
          <w:t>Include a clear rationale for why research—rather than applied development—is the appropriate method for advancing the technology at its current stage. Highlight how the research activities will de-risk key technical uncertainties.</w:t>
        </w:r>
      </w:ins>
    </w:p>
    <w:p w14:paraId="2FEF3211" w14:textId="3006E9C2" w:rsidR="00B90047" w:rsidRPr="00873FFB" w:rsidRDefault="00B90047" w:rsidP="00B90047">
      <w:pPr>
        <w:spacing w:after="120"/>
        <w:jc w:val="both"/>
        <w:rPr>
          <w:color w:val="4472C4" w:themeColor="accent1"/>
        </w:rPr>
      </w:pPr>
    </w:p>
    <w:p w14:paraId="0A97935A" w14:textId="1442845B" w:rsidR="007279C9" w:rsidRPr="00873FFB" w:rsidRDefault="00D61C03" w:rsidP="000D07D7">
      <w:pPr>
        <w:pStyle w:val="Heading2"/>
        <w:numPr>
          <w:ilvl w:val="1"/>
          <w:numId w:val="32"/>
        </w:numPr>
        <w:spacing w:before="0" w:after="120"/>
        <w:rPr>
          <w:b/>
          <w:bCs/>
          <w:color w:val="000000" w:themeColor="text1"/>
        </w:rPr>
      </w:pPr>
      <w:bookmarkStart w:id="26" w:name="_Toc184988038"/>
      <w:r w:rsidRPr="00873FFB">
        <w:rPr>
          <w:b/>
          <w:bCs/>
          <w:color w:val="000000" w:themeColor="text1"/>
        </w:rPr>
        <w:t>Commercial Opportunities and Potential Socio</w:t>
      </w:r>
      <w:r w:rsidR="0012792C" w:rsidRPr="00873FFB">
        <w:rPr>
          <w:b/>
          <w:bCs/>
          <w:color w:val="000000" w:themeColor="text1"/>
        </w:rPr>
        <w:t>-</w:t>
      </w:r>
      <w:r w:rsidRPr="00873FFB">
        <w:rPr>
          <w:b/>
          <w:bCs/>
          <w:color w:val="000000" w:themeColor="text1"/>
        </w:rPr>
        <w:t>Economic Impact</w:t>
      </w:r>
      <w:bookmarkEnd w:id="26"/>
    </w:p>
    <w:p w14:paraId="17E0BA64" w14:textId="5BF4E710" w:rsidR="00545CFE" w:rsidRPr="00873FFB" w:rsidRDefault="00545CFE" w:rsidP="00D63071">
      <w:pPr>
        <w:spacing w:after="240"/>
      </w:pPr>
      <w:r w:rsidRPr="00873FFB">
        <w:rPr>
          <w:color w:val="4472C4" w:themeColor="accent1"/>
        </w:rPr>
        <w:t xml:space="preserve">The following subsections are intended as a valuable but preliminary analysis. If </w:t>
      </w:r>
      <w:r w:rsidR="00D63071" w:rsidRPr="00873FFB">
        <w:rPr>
          <w:color w:val="4472C4" w:themeColor="accent1"/>
        </w:rPr>
        <w:t>s</w:t>
      </w:r>
      <w:r w:rsidRPr="00873FFB">
        <w:rPr>
          <w:color w:val="4472C4" w:themeColor="accent1"/>
        </w:rPr>
        <w:t>elected</w:t>
      </w:r>
      <w:r w:rsidR="00D63071" w:rsidRPr="00873FFB">
        <w:rPr>
          <w:color w:val="4472C4" w:themeColor="accent1"/>
        </w:rPr>
        <w:t>,</w:t>
      </w:r>
      <w:r w:rsidRPr="00873FFB">
        <w:rPr>
          <w:color w:val="4472C4" w:themeColor="accent1"/>
        </w:rPr>
        <w:t xml:space="preserve"> the Applicants will be supported by the </w:t>
      </w:r>
      <w:r w:rsidR="000C6FCE" w:rsidRPr="00873FFB">
        <w:rPr>
          <w:color w:val="4472C4" w:themeColor="accent1"/>
        </w:rPr>
        <w:t>Phi</w:t>
      </w:r>
      <w:r w:rsidRPr="00873FFB">
        <w:rPr>
          <w:color w:val="4472C4" w:themeColor="accent1"/>
        </w:rPr>
        <w:t>-Lab to mature this analysis during the Activity</w:t>
      </w:r>
      <w:r w:rsidR="00D63071" w:rsidRPr="00873FFB">
        <w:t>.</w:t>
      </w:r>
    </w:p>
    <w:p w14:paraId="18696C8B" w14:textId="6762AD7B"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lastRenderedPageBreak/>
        <w:t xml:space="preserve">The </w:t>
      </w:r>
      <w:r w:rsidR="001545EE" w:rsidRPr="00873FFB">
        <w:rPr>
          <w:b/>
          <w:bCs/>
          <w:color w:val="000000" w:themeColor="text1"/>
        </w:rPr>
        <w:t>potential</w:t>
      </w:r>
      <w:r w:rsidRPr="00873FFB">
        <w:rPr>
          <w:b/>
          <w:bCs/>
          <w:color w:val="000000" w:themeColor="text1"/>
        </w:rPr>
        <w:t xml:space="preserve"> </w:t>
      </w:r>
      <w:r w:rsidR="00EC0C0F" w:rsidRPr="00873FFB">
        <w:rPr>
          <w:b/>
          <w:bCs/>
          <w:color w:val="000000" w:themeColor="text1"/>
        </w:rPr>
        <w:t xml:space="preserve">target </w:t>
      </w:r>
      <w:r w:rsidRPr="00873FFB">
        <w:rPr>
          <w:b/>
          <w:bCs/>
          <w:color w:val="000000" w:themeColor="text1"/>
        </w:rPr>
        <w:t xml:space="preserve">market: </w:t>
      </w:r>
    </w:p>
    <w:p w14:paraId="1F75D7D5" w14:textId="5D196BE9" w:rsidR="007279C9" w:rsidRPr="00873FFB" w:rsidRDefault="007279C9" w:rsidP="000D17C1">
      <w:pPr>
        <w:spacing w:after="120"/>
        <w:jc w:val="both"/>
        <w:rPr>
          <w:color w:val="4472C4" w:themeColor="accent1"/>
        </w:rPr>
      </w:pPr>
      <w:r w:rsidRPr="00873FFB">
        <w:rPr>
          <w:color w:val="4472C4" w:themeColor="accent1"/>
        </w:rPr>
        <w:t xml:space="preserve">Please provide information of the </w:t>
      </w:r>
      <w:r w:rsidR="001545EE" w:rsidRPr="00873FFB">
        <w:rPr>
          <w:color w:val="4472C4" w:themeColor="accent1"/>
        </w:rPr>
        <w:t xml:space="preserve">potentially </w:t>
      </w:r>
      <w:r w:rsidRPr="00873FFB">
        <w:rPr>
          <w:color w:val="4472C4" w:themeColor="accent1"/>
        </w:rPr>
        <w:t>targeted market, presenting the characteristics of the market (e.g. commercial/institutional, mass/niche, applicable regulations, entry barriers, etc.), including, as much as possible, a quantitative assessment of the addressable market.</w:t>
      </w:r>
    </w:p>
    <w:p w14:paraId="06E5B6DC" w14:textId="0A3A5D60"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Product/</w:t>
      </w:r>
      <w:r w:rsidR="00EC0C0F" w:rsidRPr="00873FFB">
        <w:rPr>
          <w:b/>
          <w:bCs/>
          <w:color w:val="000000" w:themeColor="text1"/>
        </w:rPr>
        <w:t>s</w:t>
      </w:r>
      <w:r w:rsidR="00BB3130" w:rsidRPr="00873FFB">
        <w:rPr>
          <w:b/>
          <w:bCs/>
          <w:color w:val="000000" w:themeColor="text1"/>
        </w:rPr>
        <w:t>ervice</w:t>
      </w:r>
      <w:r w:rsidRPr="00873FFB">
        <w:rPr>
          <w:b/>
          <w:bCs/>
          <w:color w:val="000000" w:themeColor="text1"/>
        </w:rPr>
        <w:t xml:space="preserve">: </w:t>
      </w:r>
    </w:p>
    <w:p w14:paraId="3EA2BEDF" w14:textId="751B94DF" w:rsidR="001A7544" w:rsidRPr="00873FFB" w:rsidRDefault="007279C9" w:rsidP="007279C9">
      <w:pPr>
        <w:spacing w:after="120"/>
        <w:rPr>
          <w:color w:val="4472C4" w:themeColor="accent1"/>
        </w:rPr>
      </w:pPr>
      <w:r w:rsidRPr="00873FFB">
        <w:rPr>
          <w:color w:val="4472C4" w:themeColor="accent1"/>
        </w:rPr>
        <w:t>Please descri</w:t>
      </w:r>
      <w:r w:rsidR="001A7544" w:rsidRPr="00873FFB">
        <w:rPr>
          <w:color w:val="4472C4" w:themeColor="accent1"/>
        </w:rPr>
        <w:t xml:space="preserve">be </w:t>
      </w:r>
      <w:r w:rsidRPr="00873FFB">
        <w:rPr>
          <w:color w:val="4472C4" w:themeColor="accent1"/>
        </w:rPr>
        <w:t xml:space="preserve">the product/service </w:t>
      </w:r>
      <w:r w:rsidR="001545EE" w:rsidRPr="00873FFB">
        <w:rPr>
          <w:color w:val="4472C4" w:themeColor="accent1"/>
        </w:rPr>
        <w:t>that the proposed research activities</w:t>
      </w:r>
      <w:r w:rsidR="001A7544" w:rsidRPr="00873FFB">
        <w:rPr>
          <w:color w:val="4472C4" w:themeColor="accent1"/>
        </w:rPr>
        <w:t xml:space="preserve"> contribute to </w:t>
      </w:r>
      <w:r w:rsidR="00920D51" w:rsidRPr="00873FFB">
        <w:rPr>
          <w:color w:val="4472C4" w:themeColor="accent1"/>
        </w:rPr>
        <w:t>enable.</w:t>
      </w:r>
      <w:r w:rsidR="001A7544" w:rsidRPr="00873FFB">
        <w:rPr>
          <w:color w:val="4472C4" w:themeColor="accent1"/>
        </w:rPr>
        <w:t xml:space="preserve"> </w:t>
      </w:r>
    </w:p>
    <w:p w14:paraId="3A3FD661" w14:textId="1A79FA40" w:rsidR="001A7544" w:rsidRPr="00873FFB" w:rsidRDefault="001A7544" w:rsidP="007279C9">
      <w:pPr>
        <w:spacing w:after="120"/>
        <w:rPr>
          <w:color w:val="4472C4" w:themeColor="accent1"/>
        </w:rPr>
      </w:pPr>
      <w:r w:rsidRPr="00873FFB">
        <w:rPr>
          <w:color w:val="4472C4" w:themeColor="accent1"/>
        </w:rPr>
        <w:t xml:space="preserve">Provide </w:t>
      </w:r>
      <w:r w:rsidR="009E4303" w:rsidRPr="00873FFB">
        <w:rPr>
          <w:color w:val="4472C4" w:themeColor="accent1"/>
        </w:rPr>
        <w:t>the main</w:t>
      </w:r>
      <w:r w:rsidRPr="00873FFB">
        <w:rPr>
          <w:color w:val="4472C4" w:themeColor="accent1"/>
        </w:rPr>
        <w:t xml:space="preserve"> </w:t>
      </w:r>
      <w:r w:rsidR="009E4303" w:rsidRPr="00873FFB">
        <w:rPr>
          <w:color w:val="4472C4" w:themeColor="accent1"/>
        </w:rPr>
        <w:t>(</w:t>
      </w:r>
      <w:r w:rsidRPr="00873FFB">
        <w:rPr>
          <w:color w:val="4472C4" w:themeColor="accent1"/>
        </w:rPr>
        <w:t>critical</w:t>
      </w:r>
      <w:r w:rsidR="009E4303" w:rsidRPr="00873FFB">
        <w:rPr>
          <w:color w:val="4472C4" w:themeColor="accent1"/>
        </w:rPr>
        <w:t>)</w:t>
      </w:r>
      <w:r w:rsidRPr="00873FFB">
        <w:rPr>
          <w:color w:val="4472C4" w:themeColor="accent1"/>
        </w:rPr>
        <w:t xml:space="preserve"> requirements that </w:t>
      </w:r>
      <w:r w:rsidR="009E4303" w:rsidRPr="00873FFB">
        <w:rPr>
          <w:color w:val="4472C4" w:themeColor="accent1"/>
        </w:rPr>
        <w:t xml:space="preserve">this product / service must </w:t>
      </w:r>
      <w:r w:rsidR="00920D51" w:rsidRPr="00873FFB">
        <w:rPr>
          <w:color w:val="4472C4" w:themeColor="accent1"/>
        </w:rPr>
        <w:t>achieve.</w:t>
      </w:r>
    </w:p>
    <w:p w14:paraId="10CE9D33" w14:textId="1191AAC2"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Customers/users</w:t>
      </w:r>
      <w:r w:rsidR="00545CFE" w:rsidRPr="00873FFB">
        <w:rPr>
          <w:b/>
          <w:bCs/>
          <w:color w:val="000000" w:themeColor="text1"/>
        </w:rPr>
        <w:t>, current situation,</w:t>
      </w:r>
      <w:r w:rsidRPr="00873FFB">
        <w:rPr>
          <w:b/>
          <w:bCs/>
          <w:color w:val="000000" w:themeColor="text1"/>
        </w:rPr>
        <w:t xml:space="preserve"> and their needs: </w:t>
      </w:r>
    </w:p>
    <w:p w14:paraId="1F0EBE4F" w14:textId="77777777" w:rsidR="001A7544" w:rsidRPr="00873FFB" w:rsidRDefault="007279C9" w:rsidP="000D17C1">
      <w:pPr>
        <w:spacing w:after="120"/>
        <w:jc w:val="both"/>
        <w:rPr>
          <w:color w:val="4472C4" w:themeColor="accent1"/>
        </w:rPr>
      </w:pPr>
      <w:r w:rsidRPr="00873FFB">
        <w:rPr>
          <w:color w:val="4472C4" w:themeColor="accent1"/>
        </w:rPr>
        <w:t xml:space="preserve">Please present the customers/users that will be </w:t>
      </w:r>
      <w:r w:rsidR="00545CFE" w:rsidRPr="00873FFB">
        <w:rPr>
          <w:color w:val="4472C4" w:themeColor="accent1"/>
        </w:rPr>
        <w:t xml:space="preserve">(potentially) </w:t>
      </w:r>
      <w:r w:rsidRPr="00873FFB">
        <w:rPr>
          <w:color w:val="4472C4" w:themeColor="accent1"/>
        </w:rPr>
        <w:t xml:space="preserve">targeted and include a </w:t>
      </w:r>
      <w:r w:rsidR="00545CFE" w:rsidRPr="00873FFB">
        <w:rPr>
          <w:color w:val="4472C4" w:themeColor="accent1"/>
        </w:rPr>
        <w:t xml:space="preserve">brief </w:t>
      </w:r>
      <w:r w:rsidRPr="00873FFB">
        <w:rPr>
          <w:color w:val="4472C4" w:themeColor="accent1"/>
        </w:rPr>
        <w:t xml:space="preserve">description of their essential and driving needs/pains that the intended product/service will satisfy. </w:t>
      </w:r>
    </w:p>
    <w:p w14:paraId="61716CC4" w14:textId="0B4732FE" w:rsidR="007279C9" w:rsidRPr="00873FFB" w:rsidRDefault="001A7544" w:rsidP="6420EE4F">
      <w:pPr>
        <w:spacing w:after="120"/>
        <w:jc w:val="both"/>
        <w:rPr>
          <w:color w:val="4472C4" w:themeColor="accent1"/>
        </w:rPr>
      </w:pPr>
      <w:r w:rsidRPr="6420EE4F">
        <w:rPr>
          <w:color w:val="4472C4" w:themeColor="accent1"/>
        </w:rPr>
        <w:t xml:space="preserve">Provide an </w:t>
      </w:r>
      <w:r w:rsidR="007279C9" w:rsidRPr="6420EE4F">
        <w:rPr>
          <w:color w:val="4472C4" w:themeColor="accent1"/>
        </w:rPr>
        <w:t xml:space="preserve">overview </w:t>
      </w:r>
      <w:r w:rsidRPr="6420EE4F">
        <w:rPr>
          <w:color w:val="4472C4" w:themeColor="accent1"/>
        </w:rPr>
        <w:t>of</w:t>
      </w:r>
      <w:r w:rsidR="007279C9" w:rsidRPr="6420EE4F">
        <w:rPr>
          <w:color w:val="4472C4" w:themeColor="accent1"/>
        </w:rPr>
        <w:t xml:space="preserve"> the status of the customer/user interest and commitment to participate in the proposed activity. Letter(s) of interest from the major customer(s) / user(s) shall be included indicating why they are interested, how they intend to contribute to the activity, and if they are interested to engage beyond the project in case the activity shows satisfactory results.</w:t>
      </w:r>
    </w:p>
    <w:p w14:paraId="6CF4873D" w14:textId="4CFF3500"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 xml:space="preserve">Value </w:t>
      </w:r>
      <w:r w:rsidR="00EC0C0F" w:rsidRPr="00873FFB">
        <w:rPr>
          <w:b/>
          <w:bCs/>
          <w:color w:val="000000" w:themeColor="text1"/>
        </w:rPr>
        <w:t>p</w:t>
      </w:r>
      <w:r w:rsidRPr="00873FFB">
        <w:rPr>
          <w:b/>
          <w:bCs/>
          <w:color w:val="000000" w:themeColor="text1"/>
        </w:rPr>
        <w:t xml:space="preserve">roposition </w:t>
      </w:r>
    </w:p>
    <w:p w14:paraId="71527484" w14:textId="4EDCD211" w:rsidR="009E4303" w:rsidRPr="00873FFB" w:rsidRDefault="009E4303" w:rsidP="000D17C1">
      <w:pPr>
        <w:spacing w:after="120"/>
        <w:jc w:val="both"/>
        <w:rPr>
          <w:color w:val="4472C4" w:themeColor="accent1"/>
        </w:rPr>
      </w:pPr>
      <w:r w:rsidRPr="00873FFB">
        <w:rPr>
          <w:color w:val="4472C4" w:themeColor="accent1"/>
        </w:rPr>
        <w:t xml:space="preserve">Please explain how (and how well) the product / service </w:t>
      </w:r>
      <w:r w:rsidR="007279C9" w:rsidRPr="00873FFB">
        <w:rPr>
          <w:color w:val="4472C4" w:themeColor="accent1"/>
        </w:rPr>
        <w:t>satisf</w:t>
      </w:r>
      <w:r w:rsidRPr="00873FFB">
        <w:rPr>
          <w:color w:val="4472C4" w:themeColor="accent1"/>
        </w:rPr>
        <w:t>ies</w:t>
      </w:r>
      <w:r w:rsidR="007279C9" w:rsidRPr="00873FFB">
        <w:rPr>
          <w:color w:val="4472C4" w:themeColor="accent1"/>
        </w:rPr>
        <w:t xml:space="preserve"> </w:t>
      </w:r>
      <w:r w:rsidR="00806DC2" w:rsidRPr="00873FFB">
        <w:rPr>
          <w:color w:val="4472C4" w:themeColor="accent1"/>
        </w:rPr>
        <w:t xml:space="preserve">the </w:t>
      </w:r>
      <w:r w:rsidR="007279C9" w:rsidRPr="00873FFB">
        <w:rPr>
          <w:color w:val="4472C4" w:themeColor="accent1"/>
        </w:rPr>
        <w:t>needs/</w:t>
      </w:r>
      <w:r w:rsidRPr="00873FFB">
        <w:rPr>
          <w:color w:val="4472C4" w:themeColor="accent1"/>
        </w:rPr>
        <w:t xml:space="preserve"> alleviate the </w:t>
      </w:r>
      <w:r w:rsidR="007279C9" w:rsidRPr="00873FFB">
        <w:rPr>
          <w:color w:val="4472C4" w:themeColor="accent1"/>
        </w:rPr>
        <w:t xml:space="preserve">pains of the customer. </w:t>
      </w:r>
    </w:p>
    <w:p w14:paraId="11C584E2" w14:textId="6F82788B" w:rsidR="009E4303" w:rsidRPr="00873FFB" w:rsidRDefault="007279C9" w:rsidP="6420EE4F">
      <w:pPr>
        <w:spacing w:after="120"/>
        <w:jc w:val="both"/>
        <w:rPr>
          <w:color w:val="4472C4" w:themeColor="accent1"/>
        </w:rPr>
      </w:pPr>
      <w:r w:rsidRPr="6420EE4F">
        <w:rPr>
          <w:color w:val="4472C4" w:themeColor="accent1"/>
        </w:rPr>
        <w:t>Describe the main benefit</w:t>
      </w:r>
      <w:r w:rsidR="009E4303" w:rsidRPr="6420EE4F">
        <w:rPr>
          <w:color w:val="4472C4" w:themeColor="accent1"/>
        </w:rPr>
        <w:t xml:space="preserve">s, both quantitative </w:t>
      </w:r>
      <w:r w:rsidRPr="6420EE4F">
        <w:rPr>
          <w:color w:val="4472C4" w:themeColor="accent1"/>
        </w:rPr>
        <w:t xml:space="preserve">(e.g. price, </w:t>
      </w:r>
      <w:r w:rsidR="009E4303" w:rsidRPr="6420EE4F">
        <w:rPr>
          <w:color w:val="4472C4" w:themeColor="accent1"/>
        </w:rPr>
        <w:t xml:space="preserve">performance </w:t>
      </w:r>
      <w:r w:rsidRPr="6420EE4F">
        <w:rPr>
          <w:color w:val="4472C4" w:themeColor="accent1"/>
        </w:rPr>
        <w:t xml:space="preserve">of service) or qualitative (e.g. </w:t>
      </w:r>
      <w:r w:rsidR="009E4303" w:rsidRPr="6420EE4F">
        <w:rPr>
          <w:color w:val="4472C4" w:themeColor="accent1"/>
        </w:rPr>
        <w:t>safety</w:t>
      </w:r>
      <w:r w:rsidRPr="6420EE4F">
        <w:rPr>
          <w:color w:val="4472C4" w:themeColor="accent1"/>
        </w:rPr>
        <w:t>, customer experience)</w:t>
      </w:r>
      <w:r w:rsidR="009E4303" w:rsidRPr="6420EE4F">
        <w:rPr>
          <w:color w:val="4472C4" w:themeColor="accent1"/>
        </w:rPr>
        <w:t>, and discuss how unique this value proposition is</w:t>
      </w:r>
      <w:r w:rsidR="00806DC2" w:rsidRPr="6420EE4F">
        <w:rPr>
          <w:color w:val="4472C4" w:themeColor="accent1"/>
        </w:rPr>
        <w:t xml:space="preserve"> relative to competitive commercial offerings</w:t>
      </w:r>
      <w:r w:rsidR="009E4303" w:rsidRPr="6420EE4F">
        <w:rPr>
          <w:color w:val="4472C4" w:themeColor="accent1"/>
        </w:rPr>
        <w:t>.</w:t>
      </w:r>
      <w:r w:rsidRPr="6420EE4F">
        <w:rPr>
          <w:color w:val="4472C4" w:themeColor="accent1"/>
        </w:rPr>
        <w:t xml:space="preserve"> </w:t>
      </w:r>
    </w:p>
    <w:p w14:paraId="7E0E45FF" w14:textId="41AEEED8" w:rsidR="007279C9" w:rsidRPr="00873FFB" w:rsidRDefault="00214846" w:rsidP="000D07D7">
      <w:pPr>
        <w:pStyle w:val="Heading4"/>
        <w:numPr>
          <w:ilvl w:val="3"/>
          <w:numId w:val="32"/>
        </w:numPr>
        <w:spacing w:before="0" w:after="120"/>
        <w:rPr>
          <w:b/>
          <w:bCs/>
          <w:color w:val="000000" w:themeColor="text1"/>
        </w:rPr>
      </w:pPr>
      <w:r w:rsidRPr="00873FFB">
        <w:rPr>
          <w:b/>
          <w:bCs/>
          <w:color w:val="000000" w:themeColor="text1"/>
        </w:rPr>
        <w:t xml:space="preserve">Market disruption and </w:t>
      </w:r>
      <w:r w:rsidR="00545CFE" w:rsidRPr="00873FFB">
        <w:rPr>
          <w:b/>
          <w:bCs/>
          <w:color w:val="000000" w:themeColor="text1"/>
        </w:rPr>
        <w:t>Socio</w:t>
      </w:r>
      <w:r w:rsidR="008F6A0C" w:rsidRPr="00873FFB">
        <w:rPr>
          <w:b/>
          <w:bCs/>
          <w:color w:val="000000" w:themeColor="text1"/>
        </w:rPr>
        <w:t>-</w:t>
      </w:r>
      <w:r w:rsidR="00545CFE" w:rsidRPr="00873FFB">
        <w:rPr>
          <w:b/>
          <w:bCs/>
          <w:color w:val="000000" w:themeColor="text1"/>
        </w:rPr>
        <w:t>Economic Impact</w:t>
      </w:r>
    </w:p>
    <w:p w14:paraId="2803BDF5" w14:textId="4B05BA43" w:rsidR="009E4303" w:rsidRPr="00873FFB" w:rsidRDefault="009E4303" w:rsidP="008F6A0C">
      <w:pPr>
        <w:spacing w:after="120"/>
        <w:rPr>
          <w:color w:val="4472C4" w:themeColor="accent1"/>
        </w:rPr>
      </w:pPr>
      <w:r w:rsidRPr="00873FFB">
        <w:rPr>
          <w:color w:val="4472C4" w:themeColor="accent1"/>
        </w:rPr>
        <w:t>Please explain how this product / service would enable or disrupt the target market.</w:t>
      </w:r>
    </w:p>
    <w:p w14:paraId="0133B2E7" w14:textId="7C4F0E13" w:rsidR="00545CFE" w:rsidRPr="00873FFB" w:rsidRDefault="00545CFE" w:rsidP="00545CFE">
      <w:r w:rsidRPr="00873FFB">
        <w:rPr>
          <w:color w:val="4472C4" w:themeColor="accent1"/>
        </w:rPr>
        <w:t xml:space="preserve">Please provide a preliminary analysis of the potential </w:t>
      </w:r>
      <w:r w:rsidR="008F6A0C" w:rsidRPr="00873FFB">
        <w:rPr>
          <w:color w:val="4472C4" w:themeColor="accent1"/>
        </w:rPr>
        <w:t>Socio-Economic</w:t>
      </w:r>
      <w:r w:rsidRPr="00873FFB">
        <w:rPr>
          <w:color w:val="4472C4" w:themeColor="accent1"/>
        </w:rPr>
        <w:t xml:space="preserve"> Impact </w:t>
      </w:r>
      <w:r w:rsidR="009E4303" w:rsidRPr="00873FFB">
        <w:rPr>
          <w:color w:val="4472C4" w:themeColor="accent1"/>
        </w:rPr>
        <w:t xml:space="preserve">of delivering the targeted product / service to the market. </w:t>
      </w:r>
    </w:p>
    <w:p w14:paraId="4FE73C23" w14:textId="3CA5E688" w:rsidR="5450EED4" w:rsidRPr="00873FFB" w:rsidRDefault="5450EED4" w:rsidP="5450EED4">
      <w:pPr>
        <w:rPr>
          <w:color w:val="4472C4" w:themeColor="accent1"/>
        </w:rPr>
      </w:pPr>
    </w:p>
    <w:p w14:paraId="51D3F3DF" w14:textId="77777777" w:rsidR="00B90047" w:rsidRPr="00873FFB" w:rsidRDefault="001545EE" w:rsidP="000D07D7">
      <w:pPr>
        <w:pStyle w:val="Heading4"/>
        <w:numPr>
          <w:ilvl w:val="3"/>
          <w:numId w:val="32"/>
        </w:numPr>
        <w:spacing w:before="0" w:after="120"/>
        <w:rPr>
          <w:b/>
          <w:bCs/>
          <w:color w:val="000000" w:themeColor="text1"/>
        </w:rPr>
      </w:pPr>
      <w:r w:rsidRPr="00873FFB">
        <w:rPr>
          <w:b/>
          <w:bCs/>
          <w:color w:val="000000" w:themeColor="text1"/>
        </w:rPr>
        <w:t>IPR strategy</w:t>
      </w:r>
      <w:r w:rsidR="00B90047" w:rsidRPr="00873FFB">
        <w:rPr>
          <w:b/>
          <w:bCs/>
          <w:color w:val="000000" w:themeColor="text1"/>
        </w:rPr>
        <w:t xml:space="preserve">: </w:t>
      </w:r>
    </w:p>
    <w:p w14:paraId="4C2B471B" w14:textId="77777777" w:rsidR="00B92A7B" w:rsidRPr="00873FFB" w:rsidRDefault="0A19C0B5" w:rsidP="6420EE4F">
      <w:pPr>
        <w:spacing w:after="120"/>
        <w:jc w:val="both"/>
        <w:rPr>
          <w:color w:val="4472C4" w:themeColor="accent1"/>
        </w:rPr>
      </w:pPr>
      <w:r w:rsidRPr="6420EE4F">
        <w:rPr>
          <w:color w:val="4472C4" w:themeColor="accent1"/>
        </w:rPr>
        <w:t>Please describe the initial plans (if any) for protecting the innovation resulting from the activity.</w:t>
      </w:r>
      <w:r w:rsidR="00B90047" w:rsidRPr="6420EE4F">
        <w:rPr>
          <w:color w:val="4472C4" w:themeColor="accent1"/>
        </w:rPr>
        <w:t xml:space="preserve"> </w:t>
      </w:r>
    </w:p>
    <w:p w14:paraId="7CE874C7" w14:textId="62711B31" w:rsidR="00B92A7B" w:rsidRPr="00873FFB" w:rsidRDefault="00B92A7B" w:rsidP="6420EE4F">
      <w:pPr>
        <w:spacing w:after="120"/>
        <w:jc w:val="both"/>
        <w:rPr>
          <w:color w:val="4472C4" w:themeColor="accent1"/>
        </w:rPr>
      </w:pPr>
      <w:r w:rsidRPr="6420EE4F">
        <w:rPr>
          <w:color w:val="4472C4" w:themeColor="accent1"/>
        </w:rPr>
        <w:t xml:space="preserve">The background </w:t>
      </w:r>
      <w:r w:rsidR="00B90047" w:rsidRPr="6420EE4F">
        <w:rPr>
          <w:color w:val="4472C4" w:themeColor="accent1"/>
        </w:rPr>
        <w:t>Intellectual Property Rights (IPR) status of the technology/asset(s) in</w:t>
      </w:r>
      <w:r w:rsidRPr="6420EE4F">
        <w:rPr>
          <w:color w:val="4472C4" w:themeColor="accent1"/>
        </w:rPr>
        <w:t>volved</w:t>
      </w:r>
      <w:r w:rsidR="00B90047" w:rsidRPr="6420EE4F">
        <w:rPr>
          <w:color w:val="4472C4" w:themeColor="accent1"/>
        </w:rPr>
        <w:t xml:space="preserve"> </w:t>
      </w:r>
      <w:r w:rsidRPr="6420EE4F">
        <w:rPr>
          <w:color w:val="4472C4" w:themeColor="accent1"/>
        </w:rPr>
        <w:t xml:space="preserve">shall be identified and described incl. </w:t>
      </w:r>
      <w:r w:rsidR="00B90047" w:rsidRPr="6420EE4F">
        <w:rPr>
          <w:color w:val="4472C4" w:themeColor="accent1"/>
        </w:rPr>
        <w:t xml:space="preserve">ownership, </w:t>
      </w:r>
      <w:r w:rsidRPr="6420EE4F">
        <w:rPr>
          <w:color w:val="4472C4" w:themeColor="accent1"/>
        </w:rPr>
        <w:t xml:space="preserve">type of protection, </w:t>
      </w:r>
      <w:r w:rsidR="00B90047" w:rsidRPr="6420EE4F">
        <w:rPr>
          <w:color w:val="4472C4" w:themeColor="accent1"/>
        </w:rPr>
        <w:t>rights of use by 3</w:t>
      </w:r>
      <w:r w:rsidR="00B90047" w:rsidRPr="6420EE4F">
        <w:rPr>
          <w:color w:val="4472C4" w:themeColor="accent1"/>
          <w:vertAlign w:val="superscript"/>
        </w:rPr>
        <w:t>rd</w:t>
      </w:r>
      <w:r w:rsidR="00B90047" w:rsidRPr="6420EE4F">
        <w:rPr>
          <w:color w:val="4472C4" w:themeColor="accent1"/>
        </w:rPr>
        <w:t xml:space="preserve"> parties, etc.). </w:t>
      </w:r>
    </w:p>
    <w:p w14:paraId="4B1D816C" w14:textId="62014B60" w:rsidR="00B92A7B" w:rsidRPr="00873FFB" w:rsidRDefault="00B92A7B" w:rsidP="00B90047">
      <w:pPr>
        <w:spacing w:after="120"/>
        <w:jc w:val="both"/>
        <w:rPr>
          <w:color w:val="4472C4" w:themeColor="accent1"/>
        </w:rPr>
      </w:pPr>
      <w:r w:rsidRPr="00873FFB">
        <w:rPr>
          <w:color w:val="4472C4" w:themeColor="accent1"/>
        </w:rPr>
        <w:t>If applicable, a</w:t>
      </w:r>
      <w:r w:rsidR="00B90047" w:rsidRPr="00873FFB">
        <w:rPr>
          <w:color w:val="4472C4" w:themeColor="accent1"/>
        </w:rPr>
        <w:t xml:space="preserve">pplicants should include </w:t>
      </w:r>
      <w:r w:rsidRPr="00873FFB">
        <w:rPr>
          <w:color w:val="4472C4" w:themeColor="accent1"/>
        </w:rPr>
        <w:t>(</w:t>
      </w:r>
      <w:r w:rsidR="00B90047" w:rsidRPr="00873FFB">
        <w:rPr>
          <w:color w:val="4472C4" w:themeColor="accent1"/>
        </w:rPr>
        <w:t>a</w:t>
      </w:r>
      <w:r w:rsidRPr="00873FFB">
        <w:rPr>
          <w:color w:val="4472C4" w:themeColor="accent1"/>
        </w:rPr>
        <w:t>)</w:t>
      </w:r>
      <w:r w:rsidR="00B90047" w:rsidRPr="00873FFB">
        <w:rPr>
          <w:color w:val="4472C4" w:themeColor="accent1"/>
        </w:rPr>
        <w:t xml:space="preserve"> letter</w:t>
      </w:r>
      <w:r w:rsidRPr="00873FFB">
        <w:rPr>
          <w:color w:val="4472C4" w:themeColor="accent1"/>
        </w:rPr>
        <w:t>(s)</w:t>
      </w:r>
      <w:r w:rsidR="00B90047" w:rsidRPr="00873FFB">
        <w:rPr>
          <w:color w:val="4472C4" w:themeColor="accent1"/>
        </w:rPr>
        <w:t xml:space="preserve"> from the </w:t>
      </w:r>
      <w:r w:rsidRPr="00873FFB">
        <w:rPr>
          <w:color w:val="4472C4" w:themeColor="accent1"/>
        </w:rPr>
        <w:t>owner(s) of the background IPR confirming</w:t>
      </w:r>
      <w:r w:rsidR="00B90047" w:rsidRPr="00873FFB">
        <w:rPr>
          <w:color w:val="4472C4" w:themeColor="accent1"/>
        </w:rPr>
        <w:t xml:space="preserve"> that the Applicant will have access to the relevant</w:t>
      </w:r>
      <w:r w:rsidRPr="00873FFB">
        <w:rPr>
          <w:color w:val="4472C4" w:themeColor="accent1"/>
        </w:rPr>
        <w:t xml:space="preserve"> IPR</w:t>
      </w:r>
      <w:r w:rsidR="00B90047" w:rsidRPr="00873FFB">
        <w:rPr>
          <w:color w:val="4472C4" w:themeColor="accent1"/>
        </w:rPr>
        <w:t xml:space="preserve"> during the project. </w:t>
      </w:r>
    </w:p>
    <w:p w14:paraId="4AC583E4" w14:textId="5C8E5F2F" w:rsidR="00B90047" w:rsidRPr="00873FFB" w:rsidRDefault="00B90047" w:rsidP="00B90047">
      <w:pPr>
        <w:spacing w:after="120"/>
        <w:jc w:val="both"/>
        <w:rPr>
          <w:color w:val="4472C4" w:themeColor="accent1"/>
        </w:rPr>
      </w:pPr>
      <w:r w:rsidRPr="00873FFB">
        <w:rPr>
          <w:color w:val="4472C4" w:themeColor="accent1"/>
        </w:rPr>
        <w:t>A description of any limitation</w:t>
      </w:r>
      <w:r w:rsidR="00B25B27" w:rsidRPr="00873FFB">
        <w:rPr>
          <w:color w:val="4472C4" w:themeColor="accent1"/>
        </w:rPr>
        <w:t xml:space="preserve"> or condition</w:t>
      </w:r>
      <w:r w:rsidRPr="00873FFB">
        <w:rPr>
          <w:color w:val="4472C4" w:themeColor="accent1"/>
        </w:rPr>
        <w:t xml:space="preserve"> </w:t>
      </w:r>
      <w:r w:rsidR="00B25B27" w:rsidRPr="00873FFB">
        <w:rPr>
          <w:color w:val="4472C4" w:themeColor="accent1"/>
        </w:rPr>
        <w:t xml:space="preserve">in the </w:t>
      </w:r>
      <w:r w:rsidRPr="00873FFB">
        <w:rPr>
          <w:color w:val="4472C4" w:themeColor="accent1"/>
        </w:rPr>
        <w:t>access</w:t>
      </w:r>
      <w:r w:rsidR="00B92A7B" w:rsidRPr="00873FFB">
        <w:rPr>
          <w:color w:val="4472C4" w:themeColor="accent1"/>
        </w:rPr>
        <w:t xml:space="preserve"> and exploitation</w:t>
      </w:r>
      <w:r w:rsidR="00B25B27" w:rsidRPr="00873FFB">
        <w:rPr>
          <w:color w:val="4472C4" w:themeColor="accent1"/>
        </w:rPr>
        <w:t xml:space="preserve"> of the background IPR</w:t>
      </w:r>
      <w:r w:rsidRPr="00873FFB">
        <w:rPr>
          <w:color w:val="4472C4" w:themeColor="accent1"/>
        </w:rPr>
        <w:t xml:space="preserve"> </w:t>
      </w:r>
      <w:r w:rsidR="00B25B27" w:rsidRPr="00873FFB">
        <w:rPr>
          <w:color w:val="4472C4" w:themeColor="accent1"/>
        </w:rPr>
        <w:t xml:space="preserve">(for this project, follow up developments, and the commercialization phase) </w:t>
      </w:r>
      <w:r w:rsidRPr="00873FFB">
        <w:rPr>
          <w:color w:val="4472C4" w:themeColor="accent1"/>
        </w:rPr>
        <w:t>shall also be presented.</w:t>
      </w:r>
    </w:p>
    <w:p w14:paraId="2277F89B" w14:textId="77777777" w:rsidR="00D57519" w:rsidRPr="00873FFB" w:rsidRDefault="00D57519" w:rsidP="007279C9">
      <w:pPr>
        <w:spacing w:after="120"/>
        <w:rPr>
          <w:rFonts w:cstheme="minorHAnsi"/>
          <w:color w:val="000000" w:themeColor="text1"/>
        </w:rPr>
      </w:pPr>
    </w:p>
    <w:p w14:paraId="04A04EE3" w14:textId="55FE8D6E" w:rsidR="007279C9" w:rsidRPr="00873FFB" w:rsidRDefault="007279C9" w:rsidP="000D07D7">
      <w:pPr>
        <w:pStyle w:val="Heading1"/>
        <w:numPr>
          <w:ilvl w:val="0"/>
          <w:numId w:val="32"/>
        </w:numPr>
        <w:spacing w:before="0" w:after="120"/>
        <w:rPr>
          <w:b/>
          <w:bCs/>
          <w:color w:val="000000" w:themeColor="text1"/>
        </w:rPr>
      </w:pPr>
      <w:bookmarkStart w:id="27" w:name="_Toc184988039"/>
      <w:r w:rsidRPr="00873FFB">
        <w:rPr>
          <w:b/>
          <w:bCs/>
          <w:color w:val="000000" w:themeColor="text1"/>
        </w:rPr>
        <w:t xml:space="preserve">Activity </w:t>
      </w:r>
      <w:r w:rsidR="00D61C03" w:rsidRPr="00873FFB">
        <w:rPr>
          <w:b/>
          <w:bCs/>
          <w:color w:val="000000" w:themeColor="text1"/>
        </w:rPr>
        <w:t xml:space="preserve">and Management </w:t>
      </w:r>
      <w:r w:rsidRPr="00873FFB">
        <w:rPr>
          <w:b/>
          <w:bCs/>
          <w:color w:val="000000" w:themeColor="text1"/>
        </w:rPr>
        <w:t>Proposal</w:t>
      </w:r>
      <w:bookmarkEnd w:id="27"/>
    </w:p>
    <w:p w14:paraId="2241C2A6" w14:textId="187E8BB2" w:rsidR="006C6FEC" w:rsidRPr="00873FFB" w:rsidRDefault="006C6FEC" w:rsidP="6420EE4F">
      <w:pPr>
        <w:spacing w:after="120"/>
        <w:jc w:val="both"/>
        <w:rPr>
          <w:color w:val="4472C4" w:themeColor="accent1"/>
        </w:rPr>
      </w:pPr>
      <w:r w:rsidRPr="6420EE4F">
        <w:rPr>
          <w:color w:val="4472C4" w:themeColor="accent1"/>
        </w:rPr>
        <w:t xml:space="preserve">All sub-sections included within the R&amp;D and Potential Impact Proposal should be completed in a </w:t>
      </w:r>
      <w:r w:rsidRPr="6420EE4F">
        <w:rPr>
          <w:b/>
          <w:bCs/>
          <w:color w:val="4472C4" w:themeColor="accent1"/>
          <w:u w:val="single"/>
        </w:rPr>
        <w:t>maximum total of 1</w:t>
      </w:r>
      <w:r w:rsidR="00C8044B" w:rsidRPr="6420EE4F">
        <w:rPr>
          <w:b/>
          <w:bCs/>
          <w:color w:val="4472C4" w:themeColor="accent1"/>
          <w:u w:val="single"/>
        </w:rPr>
        <w:t>0</w:t>
      </w:r>
      <w:r w:rsidRPr="6420EE4F">
        <w:rPr>
          <w:b/>
          <w:bCs/>
          <w:color w:val="4472C4" w:themeColor="accent1"/>
          <w:u w:val="single"/>
        </w:rPr>
        <w:t xml:space="preserve"> pages</w:t>
      </w:r>
      <w:r w:rsidRPr="6420EE4F">
        <w:rPr>
          <w:color w:val="4472C4" w:themeColor="accent1"/>
        </w:rPr>
        <w:t>.</w:t>
      </w:r>
    </w:p>
    <w:p w14:paraId="0294B314" w14:textId="370A53E8" w:rsidR="009A40A7" w:rsidRPr="00873FFB" w:rsidRDefault="009A40A7" w:rsidP="000D07D7">
      <w:pPr>
        <w:pStyle w:val="Heading2"/>
        <w:numPr>
          <w:ilvl w:val="1"/>
          <w:numId w:val="32"/>
        </w:numPr>
        <w:spacing w:before="0" w:after="120"/>
        <w:rPr>
          <w:b/>
          <w:bCs/>
          <w:color w:val="000000" w:themeColor="text1"/>
        </w:rPr>
      </w:pPr>
      <w:bookmarkStart w:id="28" w:name="_Toc184988040"/>
      <w:r w:rsidRPr="00873FFB">
        <w:rPr>
          <w:b/>
          <w:bCs/>
          <w:color w:val="000000" w:themeColor="text1"/>
        </w:rPr>
        <w:t>Milestone Planning</w:t>
      </w:r>
      <w:bookmarkEnd w:id="28"/>
    </w:p>
    <w:p w14:paraId="77080276" w14:textId="43781396" w:rsidR="009A40A7" w:rsidRPr="00873FFB" w:rsidRDefault="009A40A7" w:rsidP="6420EE4F">
      <w:pPr>
        <w:spacing w:after="120"/>
        <w:jc w:val="both"/>
        <w:rPr>
          <w:color w:val="4472C4" w:themeColor="accent1"/>
        </w:rPr>
      </w:pPr>
      <w:r w:rsidRPr="6420EE4F">
        <w:rPr>
          <w:color w:val="4472C4" w:themeColor="accent1"/>
        </w:rPr>
        <w:t xml:space="preserve">Please, present in chart form (Gannt or similar) the initial planning of the activity, including the overall duration, the planning and duration of each </w:t>
      </w:r>
      <w:r w:rsidR="00711272" w:rsidRPr="6420EE4F">
        <w:rPr>
          <w:color w:val="4472C4" w:themeColor="accent1"/>
        </w:rPr>
        <w:t>task</w:t>
      </w:r>
      <w:r w:rsidRPr="6420EE4F">
        <w:rPr>
          <w:color w:val="4472C4" w:themeColor="accent1"/>
        </w:rPr>
        <w:t xml:space="preserve">, and the major milestones (e.g. kick-off, progress updates </w:t>
      </w:r>
      <w:r w:rsidR="00920D51" w:rsidRPr="6420EE4F">
        <w:rPr>
          <w:color w:val="4472C4" w:themeColor="accent1"/>
        </w:rPr>
        <w:t>with ESA</w:t>
      </w:r>
      <w:r w:rsidRPr="6420EE4F">
        <w:rPr>
          <w:color w:val="4472C4" w:themeColor="accent1"/>
        </w:rPr>
        <w:t xml:space="preserve"> </w:t>
      </w:r>
      <w:r w:rsidR="000C6FCE" w:rsidRPr="6420EE4F">
        <w:rPr>
          <w:color w:val="4472C4" w:themeColor="accent1"/>
        </w:rPr>
        <w:t>Phi</w:t>
      </w:r>
      <w:r w:rsidR="00545CFE" w:rsidRPr="6420EE4F">
        <w:rPr>
          <w:color w:val="4472C4" w:themeColor="accent1"/>
        </w:rPr>
        <w:t xml:space="preserve">-Lab </w:t>
      </w:r>
      <w:r w:rsidR="00C8044B" w:rsidRPr="6420EE4F">
        <w:rPr>
          <w:color w:val="4472C4" w:themeColor="accent1"/>
        </w:rPr>
        <w:t xml:space="preserve">Netherlands </w:t>
      </w:r>
      <w:r w:rsidRPr="6420EE4F">
        <w:rPr>
          <w:color w:val="4472C4" w:themeColor="accent1"/>
        </w:rPr>
        <w:t xml:space="preserve">Manager, </w:t>
      </w:r>
      <w:r w:rsidR="00806DC2" w:rsidRPr="6420EE4F">
        <w:rPr>
          <w:color w:val="4472C4" w:themeColor="accent1"/>
        </w:rPr>
        <w:t xml:space="preserve">Preliminary, </w:t>
      </w:r>
      <w:r w:rsidRPr="6420EE4F">
        <w:rPr>
          <w:color w:val="4472C4" w:themeColor="accent1"/>
        </w:rPr>
        <w:t xml:space="preserve">Mid-Term and Final Review). Note: The duration of the </w:t>
      </w:r>
      <w:r w:rsidR="000C6FCE" w:rsidRPr="6420EE4F">
        <w:rPr>
          <w:color w:val="4472C4" w:themeColor="accent1"/>
        </w:rPr>
        <w:t>Phi</w:t>
      </w:r>
      <w:r w:rsidR="00545CFE" w:rsidRPr="6420EE4F">
        <w:rPr>
          <w:color w:val="4472C4" w:themeColor="accent1"/>
        </w:rPr>
        <w:t xml:space="preserve">-Lab </w:t>
      </w:r>
      <w:r w:rsidRPr="6420EE4F">
        <w:rPr>
          <w:color w:val="4472C4" w:themeColor="accent1"/>
        </w:rPr>
        <w:t xml:space="preserve">activity shall not exceed </w:t>
      </w:r>
      <w:r w:rsidR="00545CFE" w:rsidRPr="6420EE4F">
        <w:rPr>
          <w:color w:val="4472C4" w:themeColor="accent1"/>
        </w:rPr>
        <w:t>24</w:t>
      </w:r>
      <w:r w:rsidRPr="6420EE4F">
        <w:rPr>
          <w:color w:val="4472C4" w:themeColor="accent1"/>
        </w:rPr>
        <w:t xml:space="preserve"> months</w:t>
      </w:r>
      <w:r w:rsidR="00545CFE" w:rsidRPr="6420EE4F">
        <w:rPr>
          <w:color w:val="4472C4" w:themeColor="accent1"/>
        </w:rPr>
        <w:t>, unless otherwise specified in the Open Call</w:t>
      </w:r>
      <w:r w:rsidRPr="6420EE4F">
        <w:rPr>
          <w:color w:val="4472C4" w:themeColor="accent1"/>
        </w:rPr>
        <w:t>.</w:t>
      </w:r>
    </w:p>
    <w:p w14:paraId="14FF08B3" w14:textId="5E990F0B" w:rsidR="007279C9" w:rsidRPr="00873FFB" w:rsidRDefault="007279C9" w:rsidP="000D07D7">
      <w:pPr>
        <w:pStyle w:val="Heading2"/>
        <w:numPr>
          <w:ilvl w:val="1"/>
          <w:numId w:val="32"/>
        </w:numPr>
        <w:spacing w:before="0" w:after="120"/>
        <w:rPr>
          <w:b/>
          <w:bCs/>
          <w:color w:val="000000" w:themeColor="text1"/>
        </w:rPr>
      </w:pPr>
      <w:bookmarkStart w:id="29" w:name="_Toc184988041"/>
      <w:r w:rsidRPr="00873FFB">
        <w:rPr>
          <w:b/>
          <w:bCs/>
          <w:color w:val="000000" w:themeColor="text1"/>
        </w:rPr>
        <w:t>Work Breakdown</w:t>
      </w:r>
      <w:bookmarkEnd w:id="29"/>
    </w:p>
    <w:p w14:paraId="16FD7147" w14:textId="3A76194C" w:rsidR="007279C9" w:rsidRPr="00873FFB" w:rsidRDefault="007279C9" w:rsidP="6420EE4F">
      <w:pPr>
        <w:spacing w:after="120"/>
        <w:rPr>
          <w:color w:val="4472C4" w:themeColor="accent1"/>
        </w:rPr>
      </w:pPr>
      <w:r w:rsidRPr="6420EE4F">
        <w:rPr>
          <w:color w:val="4472C4" w:themeColor="accent1"/>
        </w:rPr>
        <w:t>Please provide an overview of the Tasks planned within the activity, the expected outputs, and illustrate how the tasks justify the funding requested. Duplicate the table below for each individual Task.</w:t>
      </w:r>
      <w:r w:rsidR="57EC8C9C" w:rsidRPr="6420EE4F">
        <w:rPr>
          <w:color w:val="4472C4" w:themeColor="accent1"/>
        </w:rPr>
        <w:t xml:space="preserve"> </w:t>
      </w:r>
    </w:p>
    <w:tbl>
      <w:tblPr>
        <w:tblStyle w:val="TableGrid3"/>
        <w:tblW w:w="9015" w:type="dxa"/>
        <w:tblInd w:w="-5" w:type="dxa"/>
        <w:tblLook w:val="04A0" w:firstRow="1" w:lastRow="0" w:firstColumn="1" w:lastColumn="0" w:noHBand="0" w:noVBand="1"/>
      </w:tblPr>
      <w:tblGrid>
        <w:gridCol w:w="2662"/>
        <w:gridCol w:w="2010"/>
        <w:gridCol w:w="1950"/>
        <w:gridCol w:w="196"/>
        <w:gridCol w:w="970"/>
        <w:gridCol w:w="1227"/>
      </w:tblGrid>
      <w:tr w:rsidR="00D57519" w:rsidRPr="00873FFB" w14:paraId="54A748C3" w14:textId="77777777" w:rsidTr="5A6625A5">
        <w:trPr>
          <w:trHeight w:val="397"/>
        </w:trPr>
        <w:tc>
          <w:tcPr>
            <w:tcW w:w="2662" w:type="dxa"/>
            <w:shd w:val="clear" w:color="auto" w:fill="F2F2F2" w:themeFill="background1" w:themeFillShade="F2"/>
            <w:vAlign w:val="center"/>
          </w:tcPr>
          <w:p w14:paraId="34578EBC"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873FFB"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3D244B64" w14:textId="77777777" w:rsidR="007279C9" w:rsidRPr="00873FFB"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873FFB"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873FFB">
              <w:rPr>
                <w:rFonts w:ascii="Calibri" w:hAnsi="Calibri" w:cs="Calibri"/>
                <w:bCs/>
                <w:color w:val="000000" w:themeColor="text1"/>
                <w:sz w:val="20"/>
                <w:szCs w:val="20"/>
                <w:lang w:val="en-GB" w:eastAsia="ar-SA"/>
              </w:rPr>
              <w:t>DD/MM/YY</w:t>
            </w:r>
          </w:p>
        </w:tc>
      </w:tr>
      <w:tr w:rsidR="00D57519" w:rsidRPr="00873FFB" w14:paraId="1A285DE4" w14:textId="77777777" w:rsidTr="5A6625A5">
        <w:trPr>
          <w:trHeight w:val="397"/>
        </w:trPr>
        <w:tc>
          <w:tcPr>
            <w:tcW w:w="2662" w:type="dxa"/>
            <w:shd w:val="clear" w:color="auto" w:fill="F2F2F2" w:themeFill="background1" w:themeFillShade="F2"/>
            <w:vAlign w:val="center"/>
          </w:tcPr>
          <w:p w14:paraId="309F4578"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4699A5BF" w14:textId="77777777" w:rsidR="007279C9" w:rsidRPr="00873FFB"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873FFB"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873FFB">
              <w:rPr>
                <w:rFonts w:ascii="Calibri" w:hAnsi="Calibri" w:cs="Calibri"/>
                <w:bCs/>
                <w:color w:val="000000" w:themeColor="text1"/>
                <w:sz w:val="20"/>
                <w:szCs w:val="20"/>
                <w:lang w:val="en-GB" w:eastAsia="ar-SA"/>
              </w:rPr>
              <w:t>DD/MM/YY</w:t>
            </w:r>
          </w:p>
        </w:tc>
      </w:tr>
      <w:tr w:rsidR="00D57519" w:rsidRPr="00873FFB" w14:paraId="67ECF49B" w14:textId="77777777" w:rsidTr="5A6625A5">
        <w:trPr>
          <w:trHeight w:val="397"/>
        </w:trPr>
        <w:tc>
          <w:tcPr>
            <w:tcW w:w="2662" w:type="dxa"/>
            <w:shd w:val="clear" w:color="auto" w:fill="F2F2F2" w:themeFill="background1" w:themeFillShade="F2"/>
            <w:vAlign w:val="center"/>
          </w:tcPr>
          <w:p w14:paraId="19A6B29F"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38D79717" w14:textId="77777777" w:rsidTr="5A6625A5">
        <w:trPr>
          <w:trHeight w:val="850"/>
        </w:trPr>
        <w:tc>
          <w:tcPr>
            <w:tcW w:w="2662" w:type="dxa"/>
            <w:shd w:val="clear" w:color="auto" w:fill="F2F2F2" w:themeFill="background1" w:themeFillShade="F2"/>
            <w:vAlign w:val="center"/>
          </w:tcPr>
          <w:p w14:paraId="0870BEBF"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27ED57F4" w14:textId="77777777" w:rsidTr="5A6625A5">
        <w:trPr>
          <w:trHeight w:val="850"/>
        </w:trPr>
        <w:tc>
          <w:tcPr>
            <w:tcW w:w="2662" w:type="dxa"/>
            <w:shd w:val="clear" w:color="auto" w:fill="F2F2F2" w:themeFill="background1" w:themeFillShade="F2"/>
            <w:vAlign w:val="center"/>
          </w:tcPr>
          <w:p w14:paraId="41CC1630" w14:textId="77777777" w:rsidR="007279C9" w:rsidRPr="00873FFB" w:rsidRDefault="007279C9" w:rsidP="007279C9">
            <w:pPr>
              <w:suppressAutoHyphens/>
              <w:spacing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Inputs</w:t>
            </w:r>
          </w:p>
        </w:tc>
        <w:tc>
          <w:tcPr>
            <w:tcW w:w="6353" w:type="dxa"/>
            <w:gridSpan w:val="5"/>
            <w:vAlign w:val="center"/>
          </w:tcPr>
          <w:p w14:paraId="4D7BF831" w14:textId="327CEB83" w:rsidR="007279C9" w:rsidRPr="00873FFB"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873FFB" w14:paraId="5773A288" w14:textId="77777777" w:rsidTr="5A6625A5">
        <w:trPr>
          <w:trHeight w:val="850"/>
        </w:trPr>
        <w:tc>
          <w:tcPr>
            <w:tcW w:w="2662" w:type="dxa"/>
            <w:shd w:val="clear" w:color="auto" w:fill="F2F2F2" w:themeFill="background1" w:themeFillShade="F2"/>
            <w:vAlign w:val="center"/>
          </w:tcPr>
          <w:p w14:paraId="5753F18C" w14:textId="3CD27714" w:rsidR="007279C9" w:rsidRPr="00873FFB" w:rsidRDefault="007279C9" w:rsidP="007279C9">
            <w:pPr>
              <w:suppressAutoHyphens/>
              <w:spacing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Sub-tasks</w:t>
            </w:r>
          </w:p>
        </w:tc>
        <w:tc>
          <w:tcPr>
            <w:tcW w:w="6353" w:type="dxa"/>
            <w:gridSpan w:val="5"/>
            <w:vAlign w:val="center"/>
          </w:tcPr>
          <w:p w14:paraId="4A6673C1" w14:textId="712EFBC0" w:rsidR="007279C9" w:rsidRPr="00873FFB"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873FFB" w14:paraId="2483D6C4" w14:textId="77777777" w:rsidTr="5A6625A5">
        <w:trPr>
          <w:trHeight w:val="850"/>
        </w:trPr>
        <w:tc>
          <w:tcPr>
            <w:tcW w:w="2662" w:type="dxa"/>
            <w:shd w:val="clear" w:color="auto" w:fill="F2F2F2" w:themeFill="background1" w:themeFillShade="F2"/>
            <w:vAlign w:val="center"/>
          </w:tcPr>
          <w:p w14:paraId="0A2F1912" w14:textId="77777777" w:rsidR="007279C9" w:rsidRPr="00873FFB" w:rsidRDefault="007279C9" w:rsidP="007279C9">
            <w:pPr>
              <w:suppressAutoHyphens/>
              <w:spacing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873FFB"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873FFB" w14:paraId="2DB9876C" w14:textId="77777777" w:rsidTr="5A6625A5">
        <w:trPr>
          <w:trHeight w:val="397"/>
        </w:trPr>
        <w:tc>
          <w:tcPr>
            <w:tcW w:w="2662" w:type="dxa"/>
            <w:vMerge w:val="restart"/>
            <w:shd w:val="clear" w:color="auto" w:fill="F2F2F2" w:themeFill="background1" w:themeFillShade="F2"/>
            <w:vAlign w:val="center"/>
          </w:tcPr>
          <w:p w14:paraId="3ABE38B5" w14:textId="4F16722D" w:rsidR="009A40A7" w:rsidRPr="00873FFB" w:rsidRDefault="009A40A7"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Cost</w:t>
            </w:r>
          </w:p>
        </w:tc>
        <w:tc>
          <w:tcPr>
            <w:tcW w:w="2010" w:type="dxa"/>
            <w:shd w:val="clear" w:color="auto" w:fill="F2F2F2" w:themeFill="background1" w:themeFillShade="F2"/>
            <w:vAlign w:val="center"/>
          </w:tcPr>
          <w:p w14:paraId="2E925305" w14:textId="77777777" w:rsidR="009A40A7" w:rsidRPr="00873FFB"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Total Amount</w:t>
            </w:r>
          </w:p>
        </w:tc>
        <w:tc>
          <w:tcPr>
            <w:tcW w:w="2146" w:type="dxa"/>
            <w:gridSpan w:val="2"/>
            <w:shd w:val="clear" w:color="auto" w:fill="F2F2F2" w:themeFill="background1" w:themeFillShade="F2"/>
            <w:vAlign w:val="center"/>
          </w:tcPr>
          <w:p w14:paraId="3E87A36F" w14:textId="74DCD057" w:rsidR="009A40A7" w:rsidRPr="00873FFB"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 xml:space="preserve">ESA </w:t>
            </w:r>
            <w:r w:rsidR="00393E69" w:rsidRPr="00873FFB">
              <w:rPr>
                <w:rFonts w:ascii="Calibri" w:hAnsi="Calibri" w:cs="Calibri"/>
                <w:b/>
                <w:bCs/>
                <w:color w:val="000000" w:themeColor="text1"/>
                <w:sz w:val="20"/>
                <w:szCs w:val="20"/>
                <w:lang w:val="en-GB" w:eastAsia="ar-SA"/>
              </w:rPr>
              <w:t>S</w:t>
            </w:r>
            <w:r w:rsidR="35ED436D" w:rsidRPr="00873FFB">
              <w:rPr>
                <w:rFonts w:ascii="Calibri" w:hAnsi="Calibri" w:cs="Calibri"/>
                <w:b/>
                <w:bCs/>
                <w:color w:val="000000" w:themeColor="text1"/>
                <w:sz w:val="20"/>
                <w:szCs w:val="20"/>
                <w:lang w:val="en-GB" w:eastAsia="ar-SA"/>
              </w:rPr>
              <w:t xml:space="preserve">eed Innovation </w:t>
            </w:r>
            <w:r w:rsidRPr="00873FFB">
              <w:rPr>
                <w:rFonts w:ascii="Calibri" w:hAnsi="Calibri" w:cs="Calibri"/>
                <w:b/>
                <w:bCs/>
                <w:color w:val="000000" w:themeColor="text1"/>
                <w:sz w:val="20"/>
                <w:szCs w:val="20"/>
                <w:lang w:val="en-GB" w:eastAsia="ar-SA"/>
              </w:rPr>
              <w:t>Funding</w:t>
            </w:r>
          </w:p>
        </w:tc>
        <w:tc>
          <w:tcPr>
            <w:tcW w:w="2197" w:type="dxa"/>
            <w:gridSpan w:val="2"/>
            <w:shd w:val="clear" w:color="auto" w:fill="F2F2F2" w:themeFill="background1" w:themeFillShade="F2"/>
            <w:vAlign w:val="center"/>
          </w:tcPr>
          <w:p w14:paraId="7495B123" w14:textId="67A8B2FD" w:rsidR="009A40A7" w:rsidRPr="00873FFB"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Other Sources</w:t>
            </w:r>
            <w:r w:rsidR="254F910E" w:rsidRPr="00873FFB">
              <w:rPr>
                <w:rFonts w:ascii="Calibri" w:hAnsi="Calibri" w:cs="Calibri"/>
                <w:b/>
                <w:bCs/>
                <w:color w:val="000000" w:themeColor="text1"/>
                <w:sz w:val="20"/>
                <w:szCs w:val="20"/>
                <w:lang w:val="en-GB" w:eastAsia="ar-SA"/>
              </w:rPr>
              <w:t xml:space="preserve"> [source and amount]</w:t>
            </w:r>
          </w:p>
        </w:tc>
      </w:tr>
      <w:tr w:rsidR="009A40A7" w:rsidRPr="00873FFB" w14:paraId="48463A8C" w14:textId="77777777" w:rsidTr="5A6625A5">
        <w:trPr>
          <w:trHeight w:val="397"/>
        </w:trPr>
        <w:tc>
          <w:tcPr>
            <w:tcW w:w="2662" w:type="dxa"/>
            <w:vMerge/>
            <w:vAlign w:val="center"/>
          </w:tcPr>
          <w:p w14:paraId="418D0FE1" w14:textId="2DA22010" w:rsidR="009A40A7"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10" w:type="dxa"/>
            <w:vAlign w:val="center"/>
          </w:tcPr>
          <w:p w14:paraId="5BA6F5D1" w14:textId="77777777" w:rsidR="009A40A7" w:rsidRPr="00873FFB"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46" w:type="dxa"/>
            <w:gridSpan w:val="2"/>
            <w:vAlign w:val="center"/>
          </w:tcPr>
          <w:p w14:paraId="2F312CEA" w14:textId="77777777" w:rsidR="009A40A7" w:rsidRPr="00873FFB"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873FFB"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5C85EEB0" w14:textId="77777777" w:rsidR="00806DC2" w:rsidRPr="00873FFB" w:rsidRDefault="00806DC2" w:rsidP="008F6A0C">
      <w:pPr>
        <w:pStyle w:val="Heading2"/>
        <w:numPr>
          <w:ilvl w:val="0"/>
          <w:numId w:val="0"/>
        </w:numPr>
        <w:spacing w:before="0" w:after="120"/>
        <w:ind w:left="720"/>
        <w:rPr>
          <w:b/>
          <w:bCs/>
          <w:color w:val="000000" w:themeColor="text1"/>
        </w:rPr>
      </w:pPr>
    </w:p>
    <w:p w14:paraId="7A908DAA" w14:textId="5D81EDA0" w:rsidR="007279C9" w:rsidRPr="00873FFB" w:rsidRDefault="007279C9" w:rsidP="000D07D7">
      <w:pPr>
        <w:pStyle w:val="Heading2"/>
        <w:numPr>
          <w:ilvl w:val="1"/>
          <w:numId w:val="32"/>
        </w:numPr>
        <w:spacing w:before="0" w:after="120"/>
        <w:rPr>
          <w:b/>
          <w:bCs/>
          <w:color w:val="000000" w:themeColor="text1"/>
        </w:rPr>
      </w:pPr>
      <w:bookmarkStart w:id="30" w:name="_Toc184988042"/>
      <w:r w:rsidRPr="00873FFB">
        <w:rPr>
          <w:b/>
          <w:bCs/>
          <w:color w:val="000000" w:themeColor="text1"/>
        </w:rPr>
        <w:t>Cost Planning</w:t>
      </w:r>
      <w:bookmarkEnd w:id="30"/>
    </w:p>
    <w:p w14:paraId="1697A9F9" w14:textId="35413A57" w:rsidR="007279C9" w:rsidRPr="00873FFB" w:rsidRDefault="007279C9" w:rsidP="007279C9">
      <w:pPr>
        <w:spacing w:after="120"/>
        <w:rPr>
          <w:color w:val="4472C4" w:themeColor="accent1"/>
        </w:rPr>
      </w:pPr>
      <w:r w:rsidRPr="00873FFB">
        <w:rPr>
          <w:color w:val="4472C4" w:themeColor="accent1"/>
        </w:rPr>
        <w:t xml:space="preserve">Using the table below, present the total costs for the execution of the activity, and the contribution asked from the </w:t>
      </w:r>
      <w:bookmarkStart w:id="31" w:name="_Hlk137217545"/>
      <w:r w:rsidRPr="00873FFB">
        <w:rPr>
          <w:color w:val="4472C4" w:themeColor="accent1"/>
        </w:rPr>
        <w:t xml:space="preserve">ESA </w:t>
      </w:r>
      <w:r w:rsidR="000C6FCE" w:rsidRPr="00873FFB">
        <w:rPr>
          <w:color w:val="4472C4" w:themeColor="accent1"/>
        </w:rPr>
        <w:t>Phi</w:t>
      </w:r>
      <w:r w:rsidR="00A16523" w:rsidRPr="00873FFB">
        <w:rPr>
          <w:color w:val="4472C4" w:themeColor="accent1"/>
        </w:rPr>
        <w:t xml:space="preserve">-Lab </w:t>
      </w:r>
      <w:bookmarkEnd w:id="31"/>
      <w:r w:rsidRPr="00873FFB">
        <w:rPr>
          <w:color w:val="4472C4" w:themeColor="accent1"/>
        </w:rPr>
        <w:t xml:space="preserve">initiative. The value and source(s) of co-funding to be provided can be found in the Open Call for ESA </w:t>
      </w:r>
      <w:r w:rsidR="000C6FCE" w:rsidRPr="00873FFB">
        <w:rPr>
          <w:color w:val="4472C4" w:themeColor="accent1"/>
        </w:rPr>
        <w:t>Phi</w:t>
      </w:r>
      <w:r w:rsidR="00A16523" w:rsidRPr="00873FFB">
        <w:rPr>
          <w:color w:val="4472C4" w:themeColor="accent1"/>
        </w:rPr>
        <w:t>-Lab</w:t>
      </w:r>
      <w:r w:rsidRPr="00873FFB">
        <w:rPr>
          <w:color w:val="4472C4" w:themeColor="accent1"/>
        </w:rPr>
        <w:t xml:space="preserve">. </w:t>
      </w: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873FFB" w14:paraId="3ECAA73B" w14:textId="77777777" w:rsidTr="3F6B6BD4">
        <w:trPr>
          <w:trHeight w:val="397"/>
        </w:trPr>
        <w:tc>
          <w:tcPr>
            <w:tcW w:w="9015" w:type="dxa"/>
            <w:gridSpan w:val="4"/>
            <w:shd w:val="clear" w:color="auto" w:fill="F2F2F2" w:themeFill="background1" w:themeFillShade="F2"/>
            <w:vAlign w:val="center"/>
          </w:tcPr>
          <w:p w14:paraId="6AC91229" w14:textId="3215BF75" w:rsidR="007279C9" w:rsidRPr="00873FFB"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Overall</w:t>
            </w:r>
            <w:r w:rsidR="007279C9" w:rsidRPr="00873FFB">
              <w:rPr>
                <w:rFonts w:ascii="Calibri" w:hAnsi="Calibri" w:cs="Calibri"/>
                <w:b/>
                <w:color w:val="000000" w:themeColor="text1"/>
                <w:sz w:val="20"/>
                <w:szCs w:val="20"/>
                <w:lang w:val="en-GB" w:eastAsia="ar-SA"/>
              </w:rPr>
              <w:t xml:space="preserve"> Cost</w:t>
            </w:r>
          </w:p>
        </w:tc>
      </w:tr>
      <w:tr w:rsidR="00D57519" w:rsidRPr="00873FFB" w14:paraId="6B717C7D" w14:textId="77777777" w:rsidTr="3F6B6BD4">
        <w:trPr>
          <w:trHeight w:val="397"/>
        </w:trPr>
        <w:tc>
          <w:tcPr>
            <w:tcW w:w="2663" w:type="dxa"/>
            <w:shd w:val="clear" w:color="auto" w:fill="F2F2F2" w:themeFill="background1" w:themeFillShade="F2"/>
            <w:vAlign w:val="center"/>
          </w:tcPr>
          <w:p w14:paraId="7F7E517B" w14:textId="33AC7012" w:rsidR="007279C9" w:rsidRPr="00873FFB" w:rsidRDefault="009A40A7" w:rsidP="009A40A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14:paraId="2C08CDBA" w14:textId="77777777" w:rsidR="007279C9" w:rsidRPr="00873FFB"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14:paraId="68C91DBA" w14:textId="2FBA28F4" w:rsidR="007279C9" w:rsidRPr="00873FFB"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ESA Seed</w:t>
            </w:r>
            <w:r w:rsidR="3E5CDA07" w:rsidRPr="00873FFB">
              <w:rPr>
                <w:rFonts w:ascii="Calibri" w:hAnsi="Calibri" w:cs="Calibri"/>
                <w:b/>
                <w:bCs/>
                <w:color w:val="000000" w:themeColor="text1"/>
                <w:sz w:val="20"/>
                <w:szCs w:val="20"/>
                <w:lang w:val="en-GB" w:eastAsia="ar-SA"/>
              </w:rPr>
              <w:t xml:space="preserve"> Innovation</w:t>
            </w:r>
            <w:r w:rsidR="00A16523" w:rsidRPr="00873FFB">
              <w:rPr>
                <w:rFonts w:ascii="Calibri" w:hAnsi="Calibri" w:cs="Calibri"/>
                <w:b/>
                <w:bCs/>
                <w:color w:val="000000" w:themeColor="text1"/>
                <w:sz w:val="20"/>
                <w:szCs w:val="20"/>
                <w:lang w:val="en-GB" w:eastAsia="ar-SA"/>
              </w:rPr>
              <w:t xml:space="preserve"> </w:t>
            </w:r>
            <w:r w:rsidR="007279C9" w:rsidRPr="00873FFB">
              <w:rPr>
                <w:rFonts w:ascii="Calibri" w:hAnsi="Calibri" w:cs="Calibri"/>
                <w:b/>
                <w:bCs/>
                <w:color w:val="000000" w:themeColor="text1"/>
                <w:sz w:val="20"/>
                <w:szCs w:val="20"/>
                <w:lang w:val="en-GB" w:eastAsia="ar-SA"/>
              </w:rPr>
              <w:t>Funding</w:t>
            </w:r>
          </w:p>
        </w:tc>
        <w:tc>
          <w:tcPr>
            <w:tcW w:w="2167" w:type="dxa"/>
            <w:shd w:val="clear" w:color="auto" w:fill="F2F2F2" w:themeFill="background1" w:themeFillShade="F2"/>
            <w:vAlign w:val="center"/>
          </w:tcPr>
          <w:p w14:paraId="06865B84" w14:textId="60E3E3AE" w:rsidR="007279C9" w:rsidRPr="00873FFB" w:rsidRDefault="007279C9"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Other Sources</w:t>
            </w:r>
            <w:r w:rsidR="270A369D" w:rsidRPr="00873FFB">
              <w:rPr>
                <w:rFonts w:ascii="Calibri" w:hAnsi="Calibri" w:cs="Calibri"/>
                <w:b/>
                <w:bCs/>
                <w:color w:val="000000" w:themeColor="text1"/>
                <w:sz w:val="20"/>
                <w:szCs w:val="20"/>
                <w:lang w:val="en-GB" w:eastAsia="ar-SA"/>
              </w:rPr>
              <w:t xml:space="preserve"> [source and amount]</w:t>
            </w:r>
          </w:p>
        </w:tc>
      </w:tr>
      <w:tr w:rsidR="00D57519" w:rsidRPr="00873FFB" w14:paraId="0FDFB249" w14:textId="77777777" w:rsidTr="3F6B6BD4">
        <w:trPr>
          <w:trHeight w:val="397"/>
        </w:trPr>
        <w:tc>
          <w:tcPr>
            <w:tcW w:w="2663" w:type="dxa"/>
            <w:shd w:val="clear" w:color="auto" w:fill="F2F2F2" w:themeFill="background1" w:themeFillShade="F2"/>
            <w:vAlign w:val="center"/>
          </w:tcPr>
          <w:p w14:paraId="7BC1C7AF" w14:textId="43B52192" w:rsidR="007279C9"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 xml:space="preserve">Task 1 </w:t>
            </w:r>
            <w:r w:rsidRPr="00873FFB">
              <w:rPr>
                <w:rFonts w:asciiTheme="minorHAnsi" w:hAnsiTheme="minorHAnsi" w:cstheme="minorHAnsi"/>
                <w:b/>
                <w:color w:val="000000" w:themeColor="text1"/>
                <w:sz w:val="20"/>
                <w:szCs w:val="20"/>
                <w:lang w:val="en-GB"/>
              </w:rPr>
              <w:t>+ Title</w:t>
            </w:r>
          </w:p>
        </w:tc>
        <w:tc>
          <w:tcPr>
            <w:tcW w:w="2093" w:type="dxa"/>
            <w:vAlign w:val="center"/>
          </w:tcPr>
          <w:p w14:paraId="54168394"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6879038C" w14:textId="77777777" w:rsidTr="3F6B6BD4">
        <w:trPr>
          <w:trHeight w:val="397"/>
        </w:trPr>
        <w:tc>
          <w:tcPr>
            <w:tcW w:w="2663" w:type="dxa"/>
            <w:shd w:val="clear" w:color="auto" w:fill="F2F2F2" w:themeFill="background1" w:themeFillShade="F2"/>
            <w:vAlign w:val="center"/>
          </w:tcPr>
          <w:p w14:paraId="13C76035" w14:textId="4B6A55CA" w:rsidR="007279C9"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 xml:space="preserve">Task 2 </w:t>
            </w:r>
            <w:r w:rsidRPr="00873FFB">
              <w:rPr>
                <w:rFonts w:asciiTheme="minorHAnsi" w:hAnsiTheme="minorHAnsi" w:cstheme="minorHAnsi"/>
                <w:b/>
                <w:color w:val="000000" w:themeColor="text1"/>
                <w:sz w:val="20"/>
                <w:szCs w:val="20"/>
                <w:lang w:val="en-GB"/>
              </w:rPr>
              <w:t>+ Title</w:t>
            </w:r>
          </w:p>
        </w:tc>
        <w:tc>
          <w:tcPr>
            <w:tcW w:w="2093" w:type="dxa"/>
            <w:vAlign w:val="center"/>
          </w:tcPr>
          <w:p w14:paraId="62C281E1"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5696E9B6" w14:textId="77777777" w:rsidTr="3F6B6BD4">
        <w:trPr>
          <w:trHeight w:val="397"/>
        </w:trPr>
        <w:tc>
          <w:tcPr>
            <w:tcW w:w="2663" w:type="dxa"/>
            <w:shd w:val="clear" w:color="auto" w:fill="F2F2F2" w:themeFill="background1" w:themeFillShade="F2"/>
            <w:vAlign w:val="center"/>
          </w:tcPr>
          <w:p w14:paraId="0589F059" w14:textId="4345933A" w:rsidR="007279C9"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5FC7901E" w14:textId="77777777" w:rsidTr="3F6B6BD4">
        <w:trPr>
          <w:trHeight w:val="397"/>
        </w:trPr>
        <w:tc>
          <w:tcPr>
            <w:tcW w:w="2663" w:type="dxa"/>
            <w:shd w:val="clear" w:color="auto" w:fill="F2F2F2" w:themeFill="background1" w:themeFillShade="F2"/>
            <w:vAlign w:val="center"/>
          </w:tcPr>
          <w:p w14:paraId="0BA9A41E" w14:textId="77777777" w:rsidR="007279C9" w:rsidRPr="00873FFB" w:rsidRDefault="007279C9" w:rsidP="007279C9">
            <w:pPr>
              <w:suppressAutoHyphens/>
              <w:spacing w:before="60" w:line="276" w:lineRule="auto"/>
              <w:rPr>
                <w:rFonts w:ascii="Calibri" w:hAnsi="Calibri" w:cs="Calibri"/>
                <w:color w:val="000000" w:themeColor="text1"/>
                <w:sz w:val="20"/>
                <w:szCs w:val="20"/>
                <w:lang w:val="en-GB" w:eastAsia="ar-SA"/>
              </w:rPr>
            </w:pPr>
            <w:r w:rsidRPr="00873FFB">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1B65AC40" w:rsidR="007279C9" w:rsidRPr="00873FFB" w:rsidRDefault="0019496F" w:rsidP="007279C9">
      <w:pPr>
        <w:spacing w:after="120"/>
        <w:rPr>
          <w:color w:val="000000" w:themeColor="text1"/>
        </w:rPr>
      </w:pPr>
      <w:ins w:id="32" w:author="Author">
        <w:r w:rsidRPr="0019496F">
          <w:rPr>
            <w:color w:val="000000" w:themeColor="text1"/>
          </w:rPr>
          <w:t xml:space="preserve">Explain the cost elements after </w:t>
        </w:r>
        <w:r>
          <w:rPr>
            <w:color w:val="000000" w:themeColor="text1"/>
          </w:rPr>
          <w:t>each</w:t>
        </w:r>
        <w:r w:rsidRPr="0019496F">
          <w:rPr>
            <w:color w:val="000000" w:themeColor="text1"/>
          </w:rPr>
          <w:t xml:space="preserve"> table. </w:t>
        </w:r>
        <w:r>
          <w:rPr>
            <w:color w:val="000000" w:themeColor="text1"/>
          </w:rPr>
          <w:t>(</w:t>
        </w:r>
        <w:r w:rsidRPr="0019496F">
          <w:rPr>
            <w:color w:val="000000" w:themeColor="text1"/>
          </w:rPr>
          <w:t>How many hours for each task, what hourly rate is used, in what form will be the co-funding, what will you purchase under equipment, how many hours for student per/week or per WP.</w:t>
        </w:r>
        <w:r w:rsidR="006221CC">
          <w:rPr>
            <w:color w:val="000000" w:themeColor="text1"/>
          </w:rPr>
          <w:t>)</w:t>
        </w:r>
      </w:ins>
    </w:p>
    <w:p w14:paraId="21911B9D" w14:textId="1429D2E1" w:rsidR="00A16523" w:rsidRPr="00873FFB" w:rsidRDefault="00A16523" w:rsidP="6420EE4F">
      <w:pPr>
        <w:spacing w:after="120"/>
        <w:rPr>
          <w:color w:val="4472C4" w:themeColor="accent1"/>
        </w:rPr>
      </w:pPr>
      <w:r w:rsidRPr="6420EE4F">
        <w:rPr>
          <w:color w:val="4472C4" w:themeColor="accent1"/>
        </w:rPr>
        <w:t xml:space="preserve">Please </w:t>
      </w:r>
      <w:r w:rsidR="000D07D7" w:rsidRPr="6420EE4F">
        <w:rPr>
          <w:color w:val="4472C4" w:themeColor="accent1"/>
        </w:rPr>
        <w:t>anticipate,</w:t>
      </w:r>
      <w:r w:rsidRPr="6420EE4F">
        <w:rPr>
          <w:color w:val="4472C4" w:themeColor="accent1"/>
        </w:rPr>
        <w:t xml:space="preserve"> if possible</w:t>
      </w:r>
      <w:r w:rsidR="000D07D7" w:rsidRPr="6420EE4F">
        <w:rPr>
          <w:color w:val="4472C4" w:themeColor="accent1"/>
        </w:rPr>
        <w:t>,</w:t>
      </w:r>
      <w:r w:rsidRPr="6420EE4F">
        <w:rPr>
          <w:color w:val="4472C4" w:themeColor="accent1"/>
        </w:rPr>
        <w:t xml:space="preserve"> any hardware that is intended to b</w:t>
      </w:r>
      <w:r w:rsidR="006C6FEC" w:rsidRPr="6420EE4F">
        <w:rPr>
          <w:color w:val="4472C4" w:themeColor="accent1"/>
        </w:rPr>
        <w:t>e</w:t>
      </w:r>
      <w:r w:rsidRPr="6420EE4F">
        <w:rPr>
          <w:color w:val="4472C4" w:themeColor="accent1"/>
        </w:rPr>
        <w:t xml:space="preserve"> purchased for the purpose of </w:t>
      </w:r>
      <w:r w:rsidR="00806DC2" w:rsidRPr="6420EE4F">
        <w:rPr>
          <w:color w:val="4472C4" w:themeColor="accent1"/>
        </w:rPr>
        <w:t xml:space="preserve">this R&amp;D activity </w:t>
      </w:r>
      <w:r w:rsidR="000D07D7" w:rsidRPr="6420EE4F">
        <w:rPr>
          <w:color w:val="4472C4" w:themeColor="accent1"/>
        </w:rPr>
        <w:t>by using the ESA Innovation Seed Fundings</w:t>
      </w:r>
      <w:r w:rsidRPr="6420EE4F">
        <w:rPr>
          <w:color w:val="4472C4" w:themeColor="accent1"/>
        </w:rPr>
        <w:t>:</w:t>
      </w:r>
    </w:p>
    <w:tbl>
      <w:tblPr>
        <w:tblStyle w:val="TableGrid4"/>
        <w:tblW w:w="0" w:type="auto"/>
        <w:tblInd w:w="-5" w:type="dxa"/>
        <w:tblLook w:val="04A0" w:firstRow="1" w:lastRow="0" w:firstColumn="1" w:lastColumn="0" w:noHBand="0" w:noVBand="1"/>
      </w:tblPr>
      <w:tblGrid>
        <w:gridCol w:w="2663"/>
        <w:gridCol w:w="2093"/>
        <w:gridCol w:w="2092"/>
        <w:gridCol w:w="2092"/>
      </w:tblGrid>
      <w:tr w:rsidR="000D07D7" w:rsidRPr="00873FFB" w14:paraId="14C38E8A" w14:textId="1D7B4175" w:rsidTr="3F6B6BD4">
        <w:trPr>
          <w:trHeight w:val="397"/>
        </w:trPr>
        <w:tc>
          <w:tcPr>
            <w:tcW w:w="2663" w:type="dxa"/>
            <w:shd w:val="clear" w:color="auto" w:fill="F2F2F2" w:themeFill="background1" w:themeFillShade="F2"/>
            <w:vAlign w:val="center"/>
          </w:tcPr>
          <w:p w14:paraId="11CC6869" w14:textId="18B9ABC3" w:rsidR="000D07D7" w:rsidRPr="00873FFB"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Hardware</w:t>
            </w:r>
          </w:p>
        </w:tc>
        <w:tc>
          <w:tcPr>
            <w:tcW w:w="2093" w:type="dxa"/>
            <w:shd w:val="clear" w:color="auto" w:fill="F2F2F2" w:themeFill="background1" w:themeFillShade="F2"/>
            <w:vAlign w:val="center"/>
          </w:tcPr>
          <w:p w14:paraId="69CE2D94" w14:textId="1E200E6B" w:rsidR="000D07D7" w:rsidRPr="00873FFB"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Total Cost</w:t>
            </w:r>
          </w:p>
        </w:tc>
        <w:tc>
          <w:tcPr>
            <w:tcW w:w="2092" w:type="dxa"/>
            <w:shd w:val="clear" w:color="auto" w:fill="F2F2F2" w:themeFill="background1" w:themeFillShade="F2"/>
            <w:vAlign w:val="center"/>
          </w:tcPr>
          <w:p w14:paraId="25B771C4" w14:textId="3302216C" w:rsidR="000D07D7" w:rsidRPr="00873FFB"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ESA Seed</w:t>
            </w:r>
            <w:r w:rsidR="4FE4C04F" w:rsidRPr="00873FFB">
              <w:rPr>
                <w:rFonts w:ascii="Calibri" w:hAnsi="Calibri" w:cs="Calibri"/>
                <w:b/>
                <w:bCs/>
                <w:color w:val="000000" w:themeColor="text1"/>
                <w:sz w:val="20"/>
                <w:szCs w:val="20"/>
                <w:lang w:val="en-GB" w:eastAsia="ar-SA"/>
              </w:rPr>
              <w:t xml:space="preserve"> Innovation</w:t>
            </w:r>
            <w:r w:rsidR="000D07D7" w:rsidRPr="00873FFB">
              <w:rPr>
                <w:rFonts w:ascii="Calibri" w:hAnsi="Calibri" w:cs="Calibri"/>
                <w:b/>
                <w:bCs/>
                <w:color w:val="000000" w:themeColor="text1"/>
                <w:sz w:val="20"/>
                <w:szCs w:val="20"/>
                <w:lang w:val="en-GB" w:eastAsia="ar-SA"/>
              </w:rPr>
              <w:t xml:space="preserve"> Funding</w:t>
            </w:r>
          </w:p>
        </w:tc>
        <w:tc>
          <w:tcPr>
            <w:tcW w:w="2092" w:type="dxa"/>
            <w:shd w:val="clear" w:color="auto" w:fill="F2F2F2" w:themeFill="background1" w:themeFillShade="F2"/>
            <w:vAlign w:val="center"/>
          </w:tcPr>
          <w:p w14:paraId="1C8AEE90" w14:textId="1A1DFA37" w:rsidR="000D07D7" w:rsidRPr="00873FFB"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Other Sources [source and amount]</w:t>
            </w:r>
          </w:p>
        </w:tc>
      </w:tr>
      <w:tr w:rsidR="000D07D7" w:rsidRPr="00873FFB" w14:paraId="4E509E83" w14:textId="2F22CAE7" w:rsidTr="3F6B6BD4">
        <w:trPr>
          <w:trHeight w:val="397"/>
        </w:trPr>
        <w:tc>
          <w:tcPr>
            <w:tcW w:w="2663" w:type="dxa"/>
            <w:shd w:val="clear" w:color="auto" w:fill="F2F2F2" w:themeFill="background1" w:themeFillShade="F2"/>
            <w:vAlign w:val="center"/>
          </w:tcPr>
          <w:p w14:paraId="2D3FF510" w14:textId="38DAB706" w:rsidR="000D07D7" w:rsidRPr="00873FFB"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09A931BF"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AE61214"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64CEBAE2"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r w:rsidR="000D07D7" w:rsidRPr="00873FFB" w14:paraId="12E1B3B0" w14:textId="2C6BF8DA" w:rsidTr="3F6B6BD4">
        <w:trPr>
          <w:trHeight w:val="397"/>
        </w:trPr>
        <w:tc>
          <w:tcPr>
            <w:tcW w:w="2663" w:type="dxa"/>
            <w:shd w:val="clear" w:color="auto" w:fill="F2F2F2" w:themeFill="background1" w:themeFillShade="F2"/>
            <w:vAlign w:val="center"/>
          </w:tcPr>
          <w:p w14:paraId="05DDDD9D" w14:textId="607551C1" w:rsidR="000D07D7" w:rsidRPr="00873FFB"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2B8B713B"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F83A9D2"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4536880E"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r w:rsidR="000D07D7" w:rsidRPr="00873FFB" w14:paraId="414BCEEC" w14:textId="19E09C01" w:rsidTr="3F6B6BD4">
        <w:trPr>
          <w:trHeight w:val="397"/>
        </w:trPr>
        <w:tc>
          <w:tcPr>
            <w:tcW w:w="2663" w:type="dxa"/>
            <w:shd w:val="clear" w:color="auto" w:fill="F2F2F2" w:themeFill="background1" w:themeFillShade="F2"/>
            <w:vAlign w:val="center"/>
          </w:tcPr>
          <w:p w14:paraId="77B71B9C" w14:textId="0FCE4A1C" w:rsidR="000D07D7" w:rsidRPr="00873FFB"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46AB241C"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2E952A81"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8CD92BA"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r w:rsidR="000D07D7" w:rsidRPr="00873FFB" w14:paraId="3A1F4BE3" w14:textId="3E3BB3AD" w:rsidTr="3F6B6BD4">
        <w:trPr>
          <w:trHeight w:val="397"/>
        </w:trPr>
        <w:tc>
          <w:tcPr>
            <w:tcW w:w="2663" w:type="dxa"/>
            <w:shd w:val="clear" w:color="auto" w:fill="F2F2F2" w:themeFill="background1" w:themeFillShade="F2"/>
            <w:vAlign w:val="center"/>
          </w:tcPr>
          <w:p w14:paraId="144E100D" w14:textId="77FDC459" w:rsidR="000D07D7" w:rsidRPr="00873FFB" w:rsidRDefault="000D07D7" w:rsidP="000D07D7">
            <w:pPr>
              <w:suppressAutoHyphens/>
              <w:spacing w:before="60" w:line="276" w:lineRule="auto"/>
              <w:rPr>
                <w:rFonts w:ascii="Calibri" w:hAnsi="Calibri" w:cs="Calibri"/>
                <w:color w:val="000000" w:themeColor="text1"/>
                <w:sz w:val="20"/>
                <w:szCs w:val="20"/>
                <w:lang w:val="en-GB" w:eastAsia="ar-SA"/>
              </w:rPr>
            </w:pPr>
          </w:p>
        </w:tc>
        <w:tc>
          <w:tcPr>
            <w:tcW w:w="2093" w:type="dxa"/>
            <w:vAlign w:val="center"/>
          </w:tcPr>
          <w:p w14:paraId="11CA6DCF"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DE362B0"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368C7B2"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bl>
    <w:p w14:paraId="5DAF1A01" w14:textId="77777777" w:rsidR="00A16523" w:rsidRPr="00873FFB" w:rsidRDefault="00A16523" w:rsidP="00A16523">
      <w:pPr>
        <w:spacing w:after="120"/>
        <w:rPr>
          <w:color w:val="000000" w:themeColor="text1"/>
        </w:rPr>
      </w:pPr>
    </w:p>
    <w:p w14:paraId="3602D808" w14:textId="3A1AED51" w:rsidR="000D07D7" w:rsidRPr="00873FFB" w:rsidRDefault="3327D115" w:rsidP="6420EE4F">
      <w:pPr>
        <w:pStyle w:val="Heading2"/>
        <w:spacing w:before="0" w:after="120"/>
        <w:rPr>
          <w:b/>
          <w:bCs/>
          <w:color w:val="000000" w:themeColor="text1"/>
        </w:rPr>
      </w:pPr>
      <w:bookmarkStart w:id="33" w:name="_Toc184988043"/>
      <w:r w:rsidRPr="6420EE4F">
        <w:rPr>
          <w:b/>
          <w:bCs/>
          <w:color w:val="000000" w:themeColor="text1"/>
        </w:rPr>
        <w:t xml:space="preserve">Need of </w:t>
      </w:r>
      <w:r w:rsidR="000D07D7" w:rsidRPr="6420EE4F">
        <w:rPr>
          <w:b/>
          <w:bCs/>
          <w:color w:val="000000" w:themeColor="text1"/>
        </w:rPr>
        <w:t xml:space="preserve">ESA </w:t>
      </w:r>
      <w:r w:rsidR="000C6FCE" w:rsidRPr="6420EE4F">
        <w:rPr>
          <w:b/>
          <w:bCs/>
          <w:color w:val="000000" w:themeColor="text1"/>
        </w:rPr>
        <w:t>Phi</w:t>
      </w:r>
      <w:r w:rsidR="000D07D7" w:rsidRPr="6420EE4F">
        <w:rPr>
          <w:b/>
          <w:bCs/>
          <w:color w:val="000000" w:themeColor="text1"/>
        </w:rPr>
        <w:t xml:space="preserve">-Lab </w:t>
      </w:r>
      <w:r w:rsidR="0AEB2613" w:rsidRPr="6420EE4F">
        <w:rPr>
          <w:b/>
          <w:bCs/>
          <w:color w:val="000000" w:themeColor="text1"/>
        </w:rPr>
        <w:t xml:space="preserve">support </w:t>
      </w:r>
      <w:r w:rsidR="42C78EA7" w:rsidRPr="6420EE4F">
        <w:rPr>
          <w:b/>
          <w:bCs/>
          <w:color w:val="000000" w:themeColor="text1"/>
        </w:rPr>
        <w:t xml:space="preserve">expertise and </w:t>
      </w:r>
      <w:r w:rsidR="000D07D7" w:rsidRPr="6420EE4F">
        <w:rPr>
          <w:b/>
          <w:bCs/>
          <w:color w:val="000000" w:themeColor="text1"/>
        </w:rPr>
        <w:t>facilities</w:t>
      </w:r>
      <w:r w:rsidR="5E665ED5" w:rsidRPr="6420EE4F">
        <w:rPr>
          <w:b/>
          <w:bCs/>
          <w:color w:val="000000" w:themeColor="text1"/>
        </w:rPr>
        <w:t>.</w:t>
      </w:r>
      <w:bookmarkEnd w:id="33"/>
      <w:r w:rsidR="000D07D7" w:rsidRPr="6420EE4F">
        <w:rPr>
          <w:b/>
          <w:bCs/>
          <w:color w:val="000000" w:themeColor="text1"/>
        </w:rPr>
        <w:t xml:space="preserve"> </w:t>
      </w:r>
    </w:p>
    <w:p w14:paraId="04A5C9E1" w14:textId="3E91A09D" w:rsidR="00D57519" w:rsidRPr="00873FFB" w:rsidRDefault="4C70E584" w:rsidP="6420EE4F">
      <w:pPr>
        <w:spacing w:after="120"/>
        <w:jc w:val="both"/>
        <w:rPr>
          <w:color w:val="4472C4" w:themeColor="accent1"/>
        </w:rPr>
      </w:pPr>
      <w:r w:rsidRPr="6420EE4F">
        <w:rPr>
          <w:color w:val="4472C4" w:themeColor="accent1"/>
        </w:rPr>
        <w:t>Describe</w:t>
      </w:r>
      <w:r w:rsidR="50D53E36" w:rsidRPr="6420EE4F">
        <w:rPr>
          <w:color w:val="4472C4" w:themeColor="accent1"/>
        </w:rPr>
        <w:t xml:space="preserve"> </w:t>
      </w:r>
      <w:r w:rsidRPr="6420EE4F">
        <w:rPr>
          <w:color w:val="4472C4" w:themeColor="accent1"/>
        </w:rPr>
        <w:t>specific</w:t>
      </w:r>
      <w:r w:rsidR="7BECC85E" w:rsidRPr="6420EE4F">
        <w:rPr>
          <w:color w:val="4472C4" w:themeColor="accent1"/>
        </w:rPr>
        <w:t>ally the</w:t>
      </w:r>
      <w:r w:rsidRPr="6420EE4F">
        <w:rPr>
          <w:color w:val="4472C4" w:themeColor="accent1"/>
        </w:rPr>
        <w:t xml:space="preserve"> support</w:t>
      </w:r>
      <w:r w:rsidR="005D53E2" w:rsidRPr="6420EE4F">
        <w:rPr>
          <w:color w:val="4472C4" w:themeColor="accent1"/>
        </w:rPr>
        <w:t xml:space="preserve"> (and associated expertise)</w:t>
      </w:r>
      <w:r w:rsidRPr="6420EE4F">
        <w:rPr>
          <w:color w:val="4472C4" w:themeColor="accent1"/>
        </w:rPr>
        <w:t xml:space="preserve"> that you would li</w:t>
      </w:r>
      <w:r w:rsidR="7C54C207" w:rsidRPr="6420EE4F">
        <w:rPr>
          <w:color w:val="4472C4" w:themeColor="accent1"/>
        </w:rPr>
        <w:t>ke to receive from the Phi</w:t>
      </w:r>
      <w:r w:rsidR="257CCE61" w:rsidRPr="6420EE4F">
        <w:rPr>
          <w:color w:val="4472C4" w:themeColor="accent1"/>
        </w:rPr>
        <w:t>-</w:t>
      </w:r>
      <w:r w:rsidR="7C54C207" w:rsidRPr="6420EE4F">
        <w:rPr>
          <w:color w:val="4472C4" w:themeColor="accent1"/>
        </w:rPr>
        <w:t xml:space="preserve">lab. </w:t>
      </w:r>
      <w:r w:rsidR="7A23893F" w:rsidRPr="6420EE4F">
        <w:rPr>
          <w:color w:val="4472C4" w:themeColor="accent1"/>
        </w:rPr>
        <w:t>This includes tech</w:t>
      </w:r>
      <w:r w:rsidR="7DB2658F" w:rsidRPr="6420EE4F">
        <w:rPr>
          <w:color w:val="4472C4" w:themeColor="accent1"/>
        </w:rPr>
        <w:t>nical</w:t>
      </w:r>
      <w:r w:rsidR="7A23893F" w:rsidRPr="6420EE4F">
        <w:rPr>
          <w:color w:val="4472C4" w:themeColor="accent1"/>
        </w:rPr>
        <w:t xml:space="preserve"> </w:t>
      </w:r>
      <w:r w:rsidR="7414C899" w:rsidRPr="6420EE4F">
        <w:rPr>
          <w:color w:val="4472C4" w:themeColor="accent1"/>
        </w:rPr>
        <w:t>advisory</w:t>
      </w:r>
      <w:r w:rsidR="7A23893F" w:rsidRPr="6420EE4F">
        <w:rPr>
          <w:color w:val="4472C4" w:themeColor="accent1"/>
        </w:rPr>
        <w:t xml:space="preserve">, as well as research mentoring, business coaching and/or </w:t>
      </w:r>
      <w:r w:rsidR="2CCE153E" w:rsidRPr="6420EE4F">
        <w:rPr>
          <w:color w:val="4472C4" w:themeColor="accent1"/>
        </w:rPr>
        <w:t xml:space="preserve">IP support (as relevant). Provide an estimate of support time required. </w:t>
      </w:r>
    </w:p>
    <w:p w14:paraId="74336D0D" w14:textId="428A712F" w:rsidR="00D57519" w:rsidRPr="00873FFB" w:rsidRDefault="4581412B" w:rsidP="001425CD">
      <w:pPr>
        <w:spacing w:after="120"/>
        <w:jc w:val="both"/>
        <w:rPr>
          <w:color w:val="4472C4" w:themeColor="accent1"/>
        </w:rPr>
      </w:pPr>
      <w:r w:rsidRPr="00873FFB">
        <w:rPr>
          <w:color w:val="4472C4" w:themeColor="accent1"/>
        </w:rPr>
        <w:t xml:space="preserve">If applicable, explain </w:t>
      </w:r>
      <w:r w:rsidR="458EB5FA" w:rsidRPr="00873FFB">
        <w:rPr>
          <w:color w:val="4472C4" w:themeColor="accent1"/>
        </w:rPr>
        <w:t>which tasks o</w:t>
      </w:r>
      <w:r w:rsidR="4899D937" w:rsidRPr="00873FFB">
        <w:rPr>
          <w:color w:val="4472C4" w:themeColor="accent1"/>
        </w:rPr>
        <w:t xml:space="preserve">r sub-tasks of your workplan you request the </w:t>
      </w:r>
      <w:r w:rsidR="00764F81" w:rsidRPr="00873FFB">
        <w:rPr>
          <w:color w:val="4472C4" w:themeColor="accent1"/>
        </w:rPr>
        <w:t xml:space="preserve">Phi-Lab </w:t>
      </w:r>
      <w:r w:rsidR="4899D937" w:rsidRPr="00873FFB">
        <w:rPr>
          <w:color w:val="4472C4" w:themeColor="accent1"/>
        </w:rPr>
        <w:t xml:space="preserve">to perform. </w:t>
      </w:r>
      <w:r w:rsidR="6D889745" w:rsidRPr="00873FFB">
        <w:rPr>
          <w:color w:val="4472C4" w:themeColor="accent1"/>
        </w:rPr>
        <w:t xml:space="preserve">Provide an estimate of the task execution time. </w:t>
      </w:r>
    </w:p>
    <w:p w14:paraId="7AF74844" w14:textId="38A49784" w:rsidR="00D57519" w:rsidRPr="00873FFB" w:rsidRDefault="1C5E5579" w:rsidP="6420EE4F">
      <w:pPr>
        <w:spacing w:after="120"/>
        <w:jc w:val="both"/>
        <w:rPr>
          <w:color w:val="4472C4" w:themeColor="accent1"/>
        </w:rPr>
      </w:pPr>
      <w:r w:rsidRPr="6420EE4F">
        <w:rPr>
          <w:color w:val="4472C4" w:themeColor="accent1"/>
        </w:rPr>
        <w:t>Describe the facilities (e.g. laboratory, instruments, workspace, etc.) that you would like to gain access to in order to carry out the proposed R&amp;D activity</w:t>
      </w:r>
      <w:r w:rsidR="765E6312" w:rsidRPr="6420EE4F">
        <w:rPr>
          <w:color w:val="4472C4" w:themeColor="accent1"/>
        </w:rPr>
        <w:t xml:space="preserve"> (if applicable)</w:t>
      </w:r>
      <w:r w:rsidRPr="6420EE4F">
        <w:rPr>
          <w:color w:val="4472C4" w:themeColor="accent1"/>
        </w:rPr>
        <w:t>.</w:t>
      </w:r>
      <w:r w:rsidR="00C8044B" w:rsidRPr="6420EE4F">
        <w:rPr>
          <w:color w:val="4472C4" w:themeColor="accent1"/>
        </w:rPr>
        <w:t xml:space="preserve"> </w:t>
      </w:r>
      <w:r w:rsidR="00DE1DE9" w:rsidRPr="6420EE4F">
        <w:rPr>
          <w:color w:val="4472C4" w:themeColor="accent1"/>
        </w:rPr>
        <w:t xml:space="preserve">This should also include the support and facilities you may wish to have access to through the partners of </w:t>
      </w:r>
      <w:r w:rsidR="0026640C" w:rsidRPr="6420EE4F">
        <w:rPr>
          <w:color w:val="4472C4" w:themeColor="accent1"/>
        </w:rPr>
        <w:t xml:space="preserve">the Phi-Lab (details to be found on </w:t>
      </w:r>
      <w:hyperlink r:id="rId14">
        <w:r w:rsidR="004701A3" w:rsidRPr="6420EE4F">
          <w:rPr>
            <w:rStyle w:val="Hyperlink"/>
          </w:rPr>
          <w:t>https://esaphilab.nl/</w:t>
        </w:r>
      </w:hyperlink>
      <w:r w:rsidR="004701A3" w:rsidRPr="6420EE4F">
        <w:t>)</w:t>
      </w:r>
    </w:p>
    <w:p w14:paraId="74430430" w14:textId="77E3790F" w:rsidR="00D57519" w:rsidRPr="00873FFB" w:rsidRDefault="034AFEFF" w:rsidP="6420EE4F">
      <w:pPr>
        <w:spacing w:after="120"/>
        <w:jc w:val="both"/>
        <w:rPr>
          <w:color w:val="4472C4" w:themeColor="accent1"/>
        </w:rPr>
      </w:pPr>
      <w:r w:rsidRPr="6420EE4F">
        <w:rPr>
          <w:color w:val="4472C4" w:themeColor="accent1"/>
        </w:rPr>
        <w:t xml:space="preserve">Describe the IPR from the </w:t>
      </w:r>
      <w:r w:rsidR="00764F81" w:rsidRPr="6420EE4F">
        <w:rPr>
          <w:color w:val="4472C4" w:themeColor="accent1"/>
        </w:rPr>
        <w:t xml:space="preserve">Phi-Lab </w:t>
      </w:r>
      <w:r w:rsidR="006E6A35" w:rsidRPr="6420EE4F">
        <w:rPr>
          <w:color w:val="4472C4" w:themeColor="accent1"/>
        </w:rPr>
        <w:t>and partners</w:t>
      </w:r>
      <w:r w:rsidRPr="6420EE4F">
        <w:rPr>
          <w:color w:val="4472C4" w:themeColor="accent1"/>
        </w:rPr>
        <w:t xml:space="preserve"> that you would need to leverage on</w:t>
      </w:r>
      <w:r w:rsidR="07C2077F" w:rsidRPr="6420EE4F">
        <w:rPr>
          <w:color w:val="4472C4" w:themeColor="accent1"/>
        </w:rPr>
        <w:t xml:space="preserve"> to </w:t>
      </w:r>
      <w:r w:rsidR="00D01A0D" w:rsidRPr="6420EE4F">
        <w:rPr>
          <w:color w:val="4472C4" w:themeColor="accent1"/>
        </w:rPr>
        <w:t>conduct</w:t>
      </w:r>
      <w:r w:rsidR="07C2077F" w:rsidRPr="6420EE4F">
        <w:rPr>
          <w:color w:val="4472C4" w:themeColor="accent1"/>
        </w:rPr>
        <w:t xml:space="preserve"> your R&amp;D activity. </w:t>
      </w:r>
    </w:p>
    <w:p w14:paraId="05F1231B" w14:textId="0838A79D" w:rsidR="00D57519" w:rsidRPr="00873FFB" w:rsidRDefault="1124AB5E" w:rsidP="001425CD">
      <w:pPr>
        <w:spacing w:after="120"/>
        <w:jc w:val="both"/>
        <w:rPr>
          <w:color w:val="4472C4" w:themeColor="accent1"/>
        </w:rPr>
      </w:pPr>
      <w:r w:rsidRPr="00873FFB">
        <w:rPr>
          <w:color w:val="4472C4" w:themeColor="accent1"/>
        </w:rPr>
        <w:t xml:space="preserve">Conclude by explaining how the </w:t>
      </w:r>
      <w:r w:rsidR="00764F81" w:rsidRPr="00873FFB">
        <w:rPr>
          <w:color w:val="4472C4" w:themeColor="accent1"/>
        </w:rPr>
        <w:t xml:space="preserve">Phi-Lab </w:t>
      </w:r>
      <w:r w:rsidR="33B3EE8B" w:rsidRPr="00873FFB">
        <w:rPr>
          <w:color w:val="4472C4" w:themeColor="accent1"/>
        </w:rPr>
        <w:t>environment</w:t>
      </w:r>
      <w:r w:rsidRPr="00873FFB">
        <w:rPr>
          <w:color w:val="4472C4" w:themeColor="accent1"/>
        </w:rPr>
        <w:t xml:space="preserve"> is </w:t>
      </w:r>
      <w:r w:rsidR="1D9F54A0" w:rsidRPr="00873FFB">
        <w:rPr>
          <w:color w:val="4472C4" w:themeColor="accent1"/>
        </w:rPr>
        <w:t xml:space="preserve">beneficial to </w:t>
      </w:r>
      <w:r w:rsidR="00D01A0D" w:rsidRPr="00873FFB">
        <w:rPr>
          <w:color w:val="4472C4" w:themeColor="accent1"/>
        </w:rPr>
        <w:t>conducting</w:t>
      </w:r>
      <w:r w:rsidR="1D9F54A0" w:rsidRPr="00873FFB">
        <w:rPr>
          <w:color w:val="4472C4" w:themeColor="accent1"/>
        </w:rPr>
        <w:t xml:space="preserve"> the proposed R&amp;D activity. </w:t>
      </w:r>
    </w:p>
    <w:p w14:paraId="4BBB80F5" w14:textId="59ABFEE8" w:rsidR="00D57519" w:rsidRPr="00873FFB" w:rsidRDefault="00D57519" w:rsidP="5744DFB6">
      <w:pPr>
        <w:spacing w:after="120"/>
        <w:rPr>
          <w:color w:val="4472C4" w:themeColor="accent1"/>
        </w:rPr>
      </w:pPr>
    </w:p>
    <w:p w14:paraId="349AEB04" w14:textId="6D639626" w:rsidR="007279C9" w:rsidRPr="00873FFB" w:rsidRDefault="007279C9" w:rsidP="00502ABA">
      <w:pPr>
        <w:pStyle w:val="Heading2"/>
        <w:numPr>
          <w:ilvl w:val="1"/>
          <w:numId w:val="32"/>
        </w:numPr>
        <w:spacing w:before="0" w:after="120"/>
        <w:rPr>
          <w:b/>
          <w:bCs/>
          <w:color w:val="000000" w:themeColor="text1"/>
        </w:rPr>
      </w:pPr>
      <w:bookmarkStart w:id="34" w:name="_Toc184988044"/>
      <w:r w:rsidRPr="00873FFB">
        <w:rPr>
          <w:b/>
          <w:bCs/>
          <w:color w:val="000000" w:themeColor="text1"/>
        </w:rPr>
        <w:t>Management</w:t>
      </w:r>
      <w:bookmarkEnd w:id="34"/>
      <w:r w:rsidRPr="00873FFB">
        <w:rPr>
          <w:b/>
          <w:bCs/>
          <w:color w:val="000000" w:themeColor="text1"/>
        </w:rPr>
        <w:t xml:space="preserve"> </w:t>
      </w:r>
    </w:p>
    <w:p w14:paraId="761299DB" w14:textId="466CD15A" w:rsidR="00D57519" w:rsidRPr="00873FFB" w:rsidRDefault="00D57519" w:rsidP="00D57519">
      <w:pPr>
        <w:spacing w:after="120"/>
        <w:rPr>
          <w:color w:val="4472C4" w:themeColor="accent1"/>
        </w:rPr>
      </w:pPr>
      <w:r w:rsidRPr="00873FFB">
        <w:rPr>
          <w:color w:val="4472C4" w:themeColor="accent1"/>
        </w:rPr>
        <w:t xml:space="preserve">The Management </w:t>
      </w:r>
      <w:r w:rsidR="62F3021B" w:rsidRPr="00873FFB">
        <w:rPr>
          <w:color w:val="4472C4" w:themeColor="accent1"/>
        </w:rPr>
        <w:t xml:space="preserve">section </w:t>
      </w:r>
      <w:r w:rsidRPr="00873FFB">
        <w:rPr>
          <w:color w:val="4472C4" w:themeColor="accent1"/>
        </w:rPr>
        <w:t xml:space="preserve">should be </w:t>
      </w:r>
      <w:r w:rsidRPr="00873FFB">
        <w:rPr>
          <w:b/>
          <w:bCs/>
          <w:color w:val="4472C4" w:themeColor="accent1"/>
          <w:u w:val="single"/>
        </w:rPr>
        <w:t>maximum 1 page</w:t>
      </w:r>
      <w:r w:rsidRPr="00873FFB">
        <w:rPr>
          <w:b/>
          <w:bCs/>
          <w:color w:val="4472C4" w:themeColor="accent1"/>
        </w:rPr>
        <w:t>.</w:t>
      </w:r>
    </w:p>
    <w:p w14:paraId="6CD5BF74" w14:textId="77777777" w:rsidR="007279C9" w:rsidRPr="00873FFB" w:rsidRDefault="007279C9" w:rsidP="000D17C1">
      <w:pPr>
        <w:spacing w:after="120"/>
        <w:jc w:val="both"/>
        <w:rPr>
          <w:color w:val="4472C4" w:themeColor="accent1"/>
        </w:rPr>
      </w:pPr>
      <w:r w:rsidRPr="00873FFB">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873FFB" w:rsidRDefault="007279C9" w:rsidP="007279C9">
      <w:pPr>
        <w:spacing w:after="120"/>
        <w:rPr>
          <w:color w:val="000000" w:themeColor="text1"/>
        </w:rPr>
      </w:pPr>
    </w:p>
    <w:p w14:paraId="3A8592B7" w14:textId="77777777" w:rsidR="007279C9" w:rsidRPr="00873FFB" w:rsidRDefault="007279C9" w:rsidP="00502ABA">
      <w:pPr>
        <w:pStyle w:val="Heading1"/>
        <w:numPr>
          <w:ilvl w:val="0"/>
          <w:numId w:val="32"/>
        </w:numPr>
        <w:spacing w:before="0" w:after="120"/>
        <w:rPr>
          <w:b/>
          <w:bCs/>
          <w:color w:val="000000" w:themeColor="text1"/>
        </w:rPr>
      </w:pPr>
      <w:bookmarkStart w:id="35" w:name="_Toc184988045"/>
      <w:r w:rsidRPr="00873FFB">
        <w:rPr>
          <w:b/>
          <w:bCs/>
          <w:color w:val="000000" w:themeColor="text1"/>
        </w:rPr>
        <w:t>Annexes</w:t>
      </w:r>
      <w:bookmarkEnd w:id="35"/>
    </w:p>
    <w:p w14:paraId="77F98E79" w14:textId="77777777" w:rsidR="00711272" w:rsidRPr="00873FFB" w:rsidRDefault="007279C9" w:rsidP="007279C9">
      <w:pPr>
        <w:pStyle w:val="ListParagraph"/>
        <w:numPr>
          <w:ilvl w:val="0"/>
          <w:numId w:val="34"/>
        </w:numPr>
        <w:spacing w:after="120"/>
        <w:rPr>
          <w:color w:val="000000" w:themeColor="text1"/>
        </w:rPr>
      </w:pPr>
      <w:r w:rsidRPr="00873FFB">
        <w:rPr>
          <w:rFonts w:asciiTheme="minorHAnsi" w:hAnsiTheme="minorHAnsi"/>
          <w:color w:val="4472C4" w:themeColor="accent1"/>
        </w:rPr>
        <w:t>Letter(s) of support</w:t>
      </w:r>
    </w:p>
    <w:p w14:paraId="55996075" w14:textId="20A86A0F" w:rsidR="007279C9" w:rsidRPr="00873FFB" w:rsidRDefault="007279C9" w:rsidP="007279C9">
      <w:pPr>
        <w:pStyle w:val="ListParagraph"/>
        <w:numPr>
          <w:ilvl w:val="0"/>
          <w:numId w:val="34"/>
        </w:numPr>
        <w:spacing w:after="120"/>
        <w:rPr>
          <w:color w:val="000000" w:themeColor="text1"/>
        </w:rPr>
      </w:pPr>
      <w:r w:rsidRPr="00873FFB">
        <w:rPr>
          <w:rFonts w:asciiTheme="minorHAnsi" w:hAnsiTheme="minorHAnsi"/>
          <w:color w:val="4472C4" w:themeColor="accent1"/>
        </w:rPr>
        <w:t xml:space="preserve">Any other relevant information about the activity or the </w:t>
      </w:r>
      <w:r w:rsidR="00B27172" w:rsidRPr="00873FFB">
        <w:rPr>
          <w:rFonts w:asciiTheme="minorHAnsi" w:hAnsiTheme="minorHAnsi"/>
          <w:color w:val="4472C4" w:themeColor="accent1"/>
        </w:rPr>
        <w:t>Applicant</w:t>
      </w:r>
      <w:r w:rsidRPr="00873FFB">
        <w:rPr>
          <w:rFonts w:asciiTheme="minorHAnsi" w:hAnsiTheme="minorHAnsi"/>
          <w:color w:val="4472C4" w:themeColor="accent1"/>
        </w:rPr>
        <w:t>, as necessary</w:t>
      </w:r>
      <w:r w:rsidR="000D07D7" w:rsidRPr="00873FFB">
        <w:rPr>
          <w:rFonts w:asciiTheme="minorHAnsi" w:hAnsiTheme="minorHAnsi"/>
          <w:color w:val="4472C4" w:themeColor="accent1"/>
        </w:rPr>
        <w:t>.</w:t>
      </w:r>
    </w:p>
    <w:p w14:paraId="0D6BD1B7" w14:textId="77777777" w:rsidR="007279C9" w:rsidRPr="00873FFB" w:rsidRDefault="007279C9" w:rsidP="007279C9">
      <w:pPr>
        <w:spacing w:after="120"/>
        <w:rPr>
          <w:color w:val="000000" w:themeColor="text1"/>
        </w:rPr>
      </w:pPr>
    </w:p>
    <w:sectPr w:rsidR="007279C9" w:rsidRPr="00873FFB" w:rsidSect="00D550EB">
      <w:headerReference w:type="default" r:id="rId15"/>
      <w:footerReference w:type="default" r:id="rId16"/>
      <w:headerReference w:type="first" r:id="rId17"/>
      <w:footerReference w:type="first" r:id="rId18"/>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C4796" w14:textId="77777777" w:rsidR="00D61821" w:rsidRDefault="00D61821" w:rsidP="007279C9">
      <w:r>
        <w:separator/>
      </w:r>
    </w:p>
  </w:endnote>
  <w:endnote w:type="continuationSeparator" w:id="0">
    <w:p w14:paraId="221A66E0" w14:textId="77777777" w:rsidR="00D61821" w:rsidRDefault="00D61821" w:rsidP="007279C9">
      <w:r>
        <w:continuationSeparator/>
      </w:r>
    </w:p>
  </w:endnote>
  <w:endnote w:type="continuationNotice" w:id="1">
    <w:p w14:paraId="3A35A32D" w14:textId="77777777" w:rsidR="00D61821" w:rsidRDefault="00D618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6354" w14:textId="4B87C875" w:rsidR="007279C9" w:rsidRPr="007279C9" w:rsidRDefault="007279C9">
    <w:pPr>
      <w:pStyle w:val="Footer"/>
      <w:jc w:val="right"/>
      <w:rPr>
        <w:color w:val="000000" w:themeColor="text1"/>
      </w:rPr>
    </w:pPr>
    <w:r w:rsidRPr="007279C9">
      <w:rPr>
        <w:color w:val="000000" w:themeColor="text1"/>
        <w:sz w:val="20"/>
        <w:szCs w:val="20"/>
      </w:rPr>
      <w:t xml:space="preserve">pg. </w:t>
    </w:r>
    <w:r w:rsidRPr="004510A4">
      <w:rPr>
        <w:color w:val="000000" w:themeColor="text1"/>
        <w:sz w:val="20"/>
      </w:rPr>
      <w:fldChar w:fldCharType="begin"/>
    </w:r>
    <w:r w:rsidRPr="007279C9">
      <w:rPr>
        <w:color w:val="000000" w:themeColor="text1"/>
        <w:sz w:val="20"/>
        <w:szCs w:val="20"/>
      </w:rPr>
      <w:instrText xml:space="preserve"> PAGE  \* Arabic </w:instrText>
    </w:r>
    <w:r w:rsidRPr="004510A4">
      <w:rPr>
        <w:color w:val="000000" w:themeColor="text1"/>
        <w:sz w:val="20"/>
      </w:rPr>
      <w:fldChar w:fldCharType="separate"/>
    </w:r>
    <w:r w:rsidR="007C38BC">
      <w:rPr>
        <w:noProof/>
        <w:color w:val="000000" w:themeColor="text1"/>
        <w:sz w:val="20"/>
        <w:szCs w:val="20"/>
      </w:rPr>
      <w:t>5</w:t>
    </w:r>
    <w:r w:rsidRPr="004510A4">
      <w:rPr>
        <w:color w:val="000000" w:themeColor="text1"/>
        <w:sz w:val="20"/>
      </w:rPr>
      <w:fldChar w:fldCharType="end"/>
    </w:r>
  </w:p>
  <w:p w14:paraId="024D63F4" w14:textId="77777777" w:rsidR="007279C9" w:rsidRDefault="00727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3057"/>
      <w:gridCol w:w="447"/>
      <w:gridCol w:w="2753"/>
      <w:gridCol w:w="2753"/>
    </w:tblGrid>
    <w:tr w:rsidR="00D57519" w14:paraId="683148C7" w14:textId="77777777" w:rsidTr="00393E69">
      <w:trPr>
        <w:trHeight w:val="397"/>
      </w:trPr>
      <w:tc>
        <w:tcPr>
          <w:tcW w:w="3057" w:type="dxa"/>
          <w:tcBorders>
            <w:bottom w:val="single" w:sz="4" w:space="0" w:color="auto"/>
            <w:right w:val="nil"/>
          </w:tcBorders>
          <w:vAlign w:val="center"/>
        </w:tcPr>
        <w:p w14:paraId="055202A0"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363B7550"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221058F4" w14:textId="77777777" w:rsidR="00D57519" w:rsidRDefault="00D57519" w:rsidP="00D57519">
          <w:pPr>
            <w:pStyle w:val="Footer"/>
            <w:rPr>
              <w:rFonts w:asciiTheme="majorHAnsi" w:hAnsiTheme="majorHAnsi" w:cstheme="majorHAnsi"/>
              <w:szCs w:val="44"/>
            </w:rPr>
          </w:pPr>
        </w:p>
      </w:tc>
    </w:tr>
    <w:tr w:rsidR="00D57519" w14:paraId="42A4A28D" w14:textId="77777777" w:rsidTr="00393E69">
      <w:trPr>
        <w:trHeight w:val="397"/>
      </w:trPr>
      <w:tc>
        <w:tcPr>
          <w:tcW w:w="3057" w:type="dxa"/>
          <w:tcBorders>
            <w:bottom w:val="single" w:sz="4" w:space="0" w:color="auto"/>
            <w:right w:val="nil"/>
          </w:tcBorders>
          <w:vAlign w:val="center"/>
        </w:tcPr>
        <w:p w14:paraId="45C1E6B7"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ABCCDF4"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7835CA73" w14:textId="77777777" w:rsidR="00D57519" w:rsidRDefault="00D57519" w:rsidP="00D57519">
          <w:pPr>
            <w:pStyle w:val="Footer"/>
            <w:rPr>
              <w:rFonts w:asciiTheme="majorHAnsi" w:hAnsiTheme="majorHAnsi" w:cstheme="majorHAnsi"/>
              <w:szCs w:val="44"/>
            </w:rPr>
          </w:pPr>
        </w:p>
      </w:tc>
    </w:tr>
    <w:tr w:rsidR="00D57519" w14:paraId="4FBE7BAC" w14:textId="77777777" w:rsidTr="00393E69">
      <w:trPr>
        <w:trHeight w:val="397"/>
      </w:trPr>
      <w:tc>
        <w:tcPr>
          <w:tcW w:w="3057" w:type="dxa"/>
          <w:tcBorders>
            <w:right w:val="nil"/>
          </w:tcBorders>
          <w:vAlign w:val="center"/>
        </w:tcPr>
        <w:p w14:paraId="40FCCFF8"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3DC32147"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2753" w:type="dxa"/>
        </w:tcPr>
        <w:p w14:paraId="01E085E0" w14:textId="77777777" w:rsidR="00D57519" w:rsidRDefault="00D57519" w:rsidP="00D57519">
          <w:pPr>
            <w:pStyle w:val="Footer"/>
            <w:rPr>
              <w:rFonts w:asciiTheme="majorHAnsi" w:hAnsiTheme="majorHAnsi" w:cstheme="majorHAnsi"/>
              <w:szCs w:val="44"/>
            </w:rPr>
          </w:pPr>
        </w:p>
      </w:tc>
      <w:tc>
        <w:tcPr>
          <w:tcW w:w="2753" w:type="dxa"/>
        </w:tcPr>
        <w:p w14:paraId="1D7C9721" w14:textId="77777777" w:rsidR="00D57519" w:rsidRDefault="00D57519" w:rsidP="00D57519">
          <w:pPr>
            <w:pStyle w:val="Footer"/>
            <w:rPr>
              <w:rFonts w:asciiTheme="majorHAnsi" w:hAnsiTheme="majorHAnsi" w:cstheme="majorHAnsi"/>
              <w:szCs w:val="44"/>
            </w:rPr>
          </w:pPr>
        </w:p>
      </w:tc>
    </w:tr>
    <w:tr w:rsidR="008329D8" w14:paraId="2E71E214" w14:textId="77777777" w:rsidTr="00393E69">
      <w:trPr>
        <w:trHeight w:val="397"/>
        <w:ins w:id="36" w:author="Author"/>
      </w:trPr>
      <w:tc>
        <w:tcPr>
          <w:tcW w:w="3057" w:type="dxa"/>
          <w:tcBorders>
            <w:right w:val="nil"/>
          </w:tcBorders>
          <w:vAlign w:val="center"/>
        </w:tcPr>
        <w:p w14:paraId="3B3349CB" w14:textId="65281541" w:rsidR="008329D8" w:rsidRDefault="008329D8" w:rsidP="008329D8">
          <w:pPr>
            <w:pStyle w:val="Footer"/>
            <w:rPr>
              <w:ins w:id="37" w:author="Author"/>
              <w:rFonts w:asciiTheme="majorHAnsi" w:hAnsiTheme="majorHAnsi" w:cstheme="majorHAnsi"/>
              <w:szCs w:val="44"/>
            </w:rPr>
          </w:pPr>
          <w:ins w:id="38" w:author="Author">
            <w:r w:rsidRPr="000D5BE1">
              <w:rPr>
                <w:rFonts w:asciiTheme="majorHAnsi" w:hAnsiTheme="majorHAnsi" w:cstheme="majorHAnsi"/>
                <w:b/>
                <w:bCs/>
                <w:szCs w:val="44"/>
              </w:rPr>
              <w:t xml:space="preserve">Explicit </w:t>
            </w:r>
            <w:r>
              <w:rPr>
                <w:rFonts w:asciiTheme="majorHAnsi" w:hAnsiTheme="majorHAnsi" w:cstheme="majorHAnsi"/>
                <w:b/>
                <w:bCs/>
                <w:szCs w:val="44"/>
              </w:rPr>
              <w:t>esa-star registration info should be requested here, including (required).</w:t>
            </w:r>
          </w:ins>
        </w:p>
      </w:tc>
      <w:tc>
        <w:tcPr>
          <w:tcW w:w="447" w:type="dxa"/>
          <w:tcBorders>
            <w:left w:val="nil"/>
          </w:tcBorders>
        </w:tcPr>
        <w:p w14:paraId="39A2B382" w14:textId="77777777" w:rsidR="008329D8" w:rsidRDefault="008329D8" w:rsidP="008329D8">
          <w:pPr>
            <w:pStyle w:val="Footer"/>
            <w:rPr>
              <w:ins w:id="39" w:author="Author"/>
              <w:rFonts w:asciiTheme="majorHAnsi" w:hAnsiTheme="majorHAnsi" w:cstheme="majorHAnsi"/>
              <w:szCs w:val="44"/>
            </w:rPr>
          </w:pPr>
        </w:p>
      </w:tc>
      <w:tc>
        <w:tcPr>
          <w:tcW w:w="2753" w:type="dxa"/>
        </w:tcPr>
        <w:p w14:paraId="31CD55FF" w14:textId="77777777" w:rsidR="008329D8" w:rsidRDefault="008329D8" w:rsidP="008329D8">
          <w:pPr>
            <w:pStyle w:val="Footer"/>
            <w:rPr>
              <w:ins w:id="40" w:author="Author"/>
              <w:rFonts w:asciiTheme="majorHAnsi" w:hAnsiTheme="majorHAnsi" w:cstheme="majorHAnsi"/>
              <w:szCs w:val="44"/>
            </w:rPr>
          </w:pPr>
        </w:p>
      </w:tc>
      <w:tc>
        <w:tcPr>
          <w:tcW w:w="2753" w:type="dxa"/>
        </w:tcPr>
        <w:p w14:paraId="2D68F453" w14:textId="77777777" w:rsidR="008329D8" w:rsidRDefault="008329D8" w:rsidP="008329D8">
          <w:pPr>
            <w:pStyle w:val="Footer"/>
            <w:rPr>
              <w:ins w:id="41" w:author="Author"/>
              <w:rFonts w:asciiTheme="majorHAnsi" w:hAnsiTheme="majorHAnsi" w:cstheme="majorHAnsi"/>
              <w:szCs w:val="44"/>
            </w:rPr>
          </w:pPr>
        </w:p>
      </w:tc>
    </w:tr>
    <w:tr w:rsidR="008329D8" w14:paraId="7843D370" w14:textId="77777777" w:rsidTr="00393E69">
      <w:trPr>
        <w:trHeight w:val="397"/>
      </w:trPr>
      <w:tc>
        <w:tcPr>
          <w:tcW w:w="3057" w:type="dxa"/>
          <w:tcBorders>
            <w:right w:val="nil"/>
          </w:tcBorders>
          <w:vAlign w:val="center"/>
        </w:tcPr>
        <w:p w14:paraId="599B462E" w14:textId="77777777" w:rsidR="008329D8" w:rsidRDefault="008329D8" w:rsidP="008329D8">
          <w:pPr>
            <w:pStyle w:val="Footer"/>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34E0449A" w14:textId="77777777" w:rsidR="008329D8" w:rsidRDefault="008329D8" w:rsidP="008329D8">
          <w:pPr>
            <w:pStyle w:val="Footer"/>
            <w:rPr>
              <w:rFonts w:asciiTheme="majorHAnsi" w:hAnsiTheme="majorHAnsi" w:cstheme="majorHAnsi"/>
              <w:szCs w:val="44"/>
            </w:rPr>
          </w:pPr>
        </w:p>
      </w:tc>
      <w:tc>
        <w:tcPr>
          <w:tcW w:w="2753" w:type="dxa"/>
        </w:tcPr>
        <w:p w14:paraId="1AB4A562" w14:textId="77777777" w:rsidR="008329D8" w:rsidRDefault="008329D8" w:rsidP="008329D8">
          <w:pPr>
            <w:pStyle w:val="Footer"/>
            <w:rPr>
              <w:rFonts w:asciiTheme="majorHAnsi" w:hAnsiTheme="majorHAnsi" w:cstheme="majorHAnsi"/>
              <w:szCs w:val="44"/>
            </w:rPr>
          </w:pPr>
        </w:p>
      </w:tc>
      <w:tc>
        <w:tcPr>
          <w:tcW w:w="2753" w:type="dxa"/>
        </w:tcPr>
        <w:p w14:paraId="1F39677C" w14:textId="77777777" w:rsidR="008329D8" w:rsidRDefault="008329D8" w:rsidP="008329D8">
          <w:pPr>
            <w:pStyle w:val="Footer"/>
            <w:rPr>
              <w:rFonts w:asciiTheme="majorHAnsi" w:hAnsiTheme="majorHAnsi" w:cstheme="majorHAnsi"/>
              <w:szCs w:val="44"/>
            </w:rPr>
          </w:pPr>
        </w:p>
      </w:tc>
    </w:tr>
    <w:tr w:rsidR="008329D8" w14:paraId="583B2C4A" w14:textId="77777777" w:rsidTr="00393E69">
      <w:trPr>
        <w:trHeight w:val="397"/>
      </w:trPr>
      <w:tc>
        <w:tcPr>
          <w:tcW w:w="3057" w:type="dxa"/>
          <w:tcBorders>
            <w:bottom w:val="single" w:sz="4" w:space="0" w:color="auto"/>
            <w:right w:val="nil"/>
          </w:tcBorders>
          <w:vAlign w:val="center"/>
        </w:tcPr>
        <w:p w14:paraId="5D137642" w14:textId="0A9360B4" w:rsidR="008329D8" w:rsidRDefault="008329D8" w:rsidP="008329D8">
          <w:pPr>
            <w:pStyle w:val="Footer"/>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4EACA482" w14:textId="77777777" w:rsidR="008329D8" w:rsidRDefault="008329D8" w:rsidP="008329D8">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502FE398" w14:textId="77777777" w:rsidR="008329D8" w:rsidRDefault="008329D8" w:rsidP="008329D8">
          <w:pPr>
            <w:pStyle w:val="Footer"/>
            <w:rPr>
              <w:rFonts w:asciiTheme="majorHAnsi" w:hAnsiTheme="majorHAnsi" w:cstheme="majorHAnsi"/>
              <w:szCs w:val="44"/>
            </w:rPr>
          </w:pPr>
        </w:p>
      </w:tc>
    </w:tr>
  </w:tbl>
  <w:p w14:paraId="320EBBFA" w14:textId="77777777" w:rsidR="007279C9" w:rsidRDefault="00727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0770C" w14:textId="77777777" w:rsidR="00D61821" w:rsidRDefault="00D61821" w:rsidP="007279C9">
      <w:r>
        <w:separator/>
      </w:r>
    </w:p>
  </w:footnote>
  <w:footnote w:type="continuationSeparator" w:id="0">
    <w:p w14:paraId="0730BF28" w14:textId="77777777" w:rsidR="00D61821" w:rsidRDefault="00D61821" w:rsidP="007279C9">
      <w:r>
        <w:continuationSeparator/>
      </w:r>
    </w:p>
  </w:footnote>
  <w:footnote w:type="continuationNotice" w:id="1">
    <w:p w14:paraId="5C7E0906" w14:textId="77777777" w:rsidR="00D61821" w:rsidRDefault="00D61821"/>
  </w:footnote>
  <w:footnote w:id="2">
    <w:p w14:paraId="2BF93DD8" w14:textId="77777777" w:rsidR="008D7547" w:rsidRPr="00586D06" w:rsidRDefault="008D7547" w:rsidP="008D7547">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FFD8" w14:textId="53FB654E" w:rsidR="007279C9" w:rsidRPr="007279C9" w:rsidRDefault="00242E56" w:rsidP="00A46B2F">
    <w:pPr>
      <w:pStyle w:val="Header"/>
      <w:rPr>
        <w:lang w:val="en-US"/>
      </w:rPr>
    </w:pPr>
    <w:r>
      <w:rPr>
        <w:lang w:val="en-US"/>
      </w:rPr>
      <w:t>ESA Phi</w:t>
    </w:r>
    <w:r w:rsidRPr="00F90C50">
      <w:rPr>
        <w:lang w:val="en-US"/>
      </w:rPr>
      <w:t>-Lab</w:t>
    </w:r>
    <w:r w:rsidR="0002130B">
      <w:rPr>
        <w:lang w:val="en-US"/>
      </w:rPr>
      <w:t xml:space="preserve"> Netherlands</w:t>
    </w:r>
    <w:r>
      <w:rPr>
        <w:lang w:val="en-US"/>
      </w:rPr>
      <w:t xml:space="preserve"> – Application </w:t>
    </w:r>
    <w:r w:rsidR="00A46B2F">
      <w:rPr>
        <w:lang w:val="en-US"/>
      </w:rPr>
      <w:tab/>
    </w:r>
    <w:r w:rsidR="00A46B2F">
      <w:rPr>
        <w:lang w:val="en-US"/>
      </w:rPr>
      <w:tab/>
    </w:r>
    <w:r w:rsidR="007279C9" w:rsidRPr="008C7199">
      <w:rPr>
        <w:color w:val="4472C4" w:themeColor="accent1"/>
        <w:lang w:val="en-US"/>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CC14" w14:textId="6016C75F" w:rsidR="002145B0" w:rsidRPr="002145B0" w:rsidRDefault="002145B0" w:rsidP="0002130B">
    <w:pPr>
      <w:pStyle w:val="Header"/>
      <w:rPr>
        <w:lang w:val="en-US"/>
      </w:rPr>
    </w:pPr>
    <w:r>
      <w:rPr>
        <w:lang w:val="en-US"/>
      </w:rPr>
      <w:t xml:space="preserve">ESA </w:t>
    </w:r>
    <w:r w:rsidR="0023042D">
      <w:rPr>
        <w:lang w:val="en-US"/>
      </w:rPr>
      <w:t>Phi</w:t>
    </w:r>
    <w:r w:rsidR="00F90C50" w:rsidRPr="00F90C50">
      <w:rPr>
        <w:lang w:val="en-US"/>
      </w:rPr>
      <w:t>-Lab</w:t>
    </w:r>
    <w:r w:rsidR="0002130B">
      <w:rPr>
        <w:lang w:val="en-US"/>
      </w:rPr>
      <w:t xml:space="preserve"> Netherlands</w:t>
    </w:r>
    <w:r w:rsidR="00F90C50">
      <w:rPr>
        <w:lang w:val="en-US"/>
      </w:rPr>
      <w:t xml:space="preserve"> </w:t>
    </w:r>
    <w:r w:rsidR="00C3669F">
      <w:rPr>
        <w:lang w:val="en-US"/>
      </w:rPr>
      <w:t xml:space="preserve">– Application </w:t>
    </w:r>
    <w:r>
      <w:rPr>
        <w:lang w:val="en-US"/>
      </w:rPr>
      <w:t xml:space="preserve">Template </w:t>
    </w:r>
    <w:r w:rsidR="00633DD3">
      <w:rPr>
        <w:lang w:val="en-US"/>
      </w:rPr>
      <w:t>– V1</w:t>
    </w:r>
    <w:r w:rsidR="008B1063">
      <w:rPr>
        <w:lang w:val="en-US"/>
      </w:rPr>
      <w:t>.1</w:t>
    </w:r>
    <w:r>
      <w:rPr>
        <w:lang w:val="en-US"/>
      </w:rPr>
      <w:t xml:space="preserve"> – </w:t>
    </w:r>
    <w:r w:rsidR="008B1063">
      <w:rPr>
        <w:lang w:val="en-US"/>
      </w:rPr>
      <w:t>Feb</w:t>
    </w:r>
    <w:r w:rsidR="00242E56">
      <w:rPr>
        <w:lang w:val="en-US"/>
      </w:rPr>
      <w:t xml:space="preserve"> 202</w:t>
    </w:r>
    <w:r w:rsidR="008B1063">
      <w:rPr>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34317B"/>
    <w:multiLevelType w:val="multilevel"/>
    <w:tmpl w:val="0809001D"/>
    <w:numStyleLink w:val="Style3"/>
  </w:abstractNum>
  <w:abstractNum w:abstractNumId="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754729"/>
    <w:multiLevelType w:val="multilevel"/>
    <w:tmpl w:val="0809001D"/>
    <w:numStyleLink w:val="Style3"/>
  </w:abstractNum>
  <w:abstractNum w:abstractNumId="7"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0CB0595"/>
    <w:multiLevelType w:val="multilevel"/>
    <w:tmpl w:val="0809001D"/>
    <w:numStyleLink w:val="Style3"/>
  </w:abstractNum>
  <w:abstractNum w:abstractNumId="10"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803A8F"/>
    <w:multiLevelType w:val="multilevel"/>
    <w:tmpl w:val="0809001D"/>
    <w:numStyleLink w:val="Style2"/>
  </w:abstractNum>
  <w:abstractNum w:abstractNumId="12"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290505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49BE4BC7"/>
    <w:multiLevelType w:val="multilevel"/>
    <w:tmpl w:val="04090027"/>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7"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B276E77"/>
    <w:multiLevelType w:val="multilevel"/>
    <w:tmpl w:val="0809001D"/>
    <w:numStyleLink w:val="Style3"/>
  </w:abstractNum>
  <w:abstractNum w:abstractNumId="19"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CE406FA"/>
    <w:multiLevelType w:val="hybridMultilevel"/>
    <w:tmpl w:val="44B2F040"/>
    <w:lvl w:ilvl="0" w:tplc="5A528F90">
      <w:start w:val="1"/>
      <w:numFmt w:val="bullet"/>
      <w:lvlText w:val=""/>
      <w:lvlJc w:val="left"/>
      <w:pPr>
        <w:ind w:left="720" w:hanging="360"/>
      </w:pPr>
      <w:rPr>
        <w:rFonts w:ascii="Symbol" w:hAnsi="Symbol" w:cs="Symbol" w:hint="default"/>
        <w:color w:val="4472C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1B4562"/>
    <w:multiLevelType w:val="multilevel"/>
    <w:tmpl w:val="0809001D"/>
    <w:numStyleLink w:val="Style2"/>
  </w:abstractNum>
  <w:abstractNum w:abstractNumId="23"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40C065C"/>
    <w:multiLevelType w:val="multilevel"/>
    <w:tmpl w:val="0809001D"/>
    <w:numStyleLink w:val="Style3"/>
  </w:abstractNum>
  <w:abstractNum w:abstractNumId="26" w15:restartNumberingAfterBreak="0">
    <w:nsid w:val="54C717BB"/>
    <w:multiLevelType w:val="multilevel"/>
    <w:tmpl w:val="0809001D"/>
    <w:numStyleLink w:val="Style2"/>
  </w:abstractNum>
  <w:abstractNum w:abstractNumId="27" w15:restartNumberingAfterBreak="0">
    <w:nsid w:val="59DA3AA3"/>
    <w:multiLevelType w:val="multilevel"/>
    <w:tmpl w:val="0809001D"/>
    <w:numStyleLink w:val="Style3"/>
  </w:abstractNum>
  <w:abstractNum w:abstractNumId="28" w15:restartNumberingAfterBreak="0">
    <w:nsid w:val="5B005A8F"/>
    <w:multiLevelType w:val="multilevel"/>
    <w:tmpl w:val="0809001D"/>
    <w:numStyleLink w:val="Style3"/>
  </w:abstractNum>
  <w:abstractNum w:abstractNumId="29" w15:restartNumberingAfterBreak="0">
    <w:nsid w:val="5C253B45"/>
    <w:multiLevelType w:val="multilevel"/>
    <w:tmpl w:val="0809001D"/>
    <w:numStyleLink w:val="Style3"/>
  </w:abstractNum>
  <w:abstractNum w:abstractNumId="30" w15:restartNumberingAfterBreak="0">
    <w:nsid w:val="5CA2041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8126DB"/>
    <w:multiLevelType w:val="multilevel"/>
    <w:tmpl w:val="0809001D"/>
    <w:numStyleLink w:val="Style2"/>
  </w:abstractNum>
  <w:abstractNum w:abstractNumId="32"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33" w15:restartNumberingAfterBreak="0">
    <w:nsid w:val="634F1B16"/>
    <w:multiLevelType w:val="multilevel"/>
    <w:tmpl w:val="0809001D"/>
    <w:numStyleLink w:val="Style2"/>
  </w:abstractNum>
  <w:abstractNum w:abstractNumId="34" w15:restartNumberingAfterBreak="0">
    <w:nsid w:val="680E2717"/>
    <w:multiLevelType w:val="multilevel"/>
    <w:tmpl w:val="0809001D"/>
    <w:numStyleLink w:val="Style2"/>
  </w:abstractNum>
  <w:abstractNum w:abstractNumId="35" w15:restartNumberingAfterBreak="0">
    <w:nsid w:val="68223BF5"/>
    <w:multiLevelType w:val="multilevel"/>
    <w:tmpl w:val="0809001D"/>
    <w:numStyleLink w:val="Style2"/>
  </w:abstractNum>
  <w:abstractNum w:abstractNumId="36" w15:restartNumberingAfterBreak="0">
    <w:nsid w:val="699E2AFC"/>
    <w:multiLevelType w:val="multilevel"/>
    <w:tmpl w:val="0809001D"/>
    <w:numStyleLink w:val="Style2"/>
  </w:abstractNum>
  <w:abstractNum w:abstractNumId="37"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0455C9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1AE691D"/>
    <w:multiLevelType w:val="multilevel"/>
    <w:tmpl w:val="0809001D"/>
    <w:numStyleLink w:val="Style3"/>
  </w:abstractNum>
  <w:abstractNum w:abstractNumId="40" w15:restartNumberingAfterBreak="0">
    <w:nsid w:val="782033E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D519C9"/>
    <w:multiLevelType w:val="multilevel"/>
    <w:tmpl w:val="0809001D"/>
    <w:numStyleLink w:val="Style3"/>
  </w:abstractNum>
  <w:abstractNum w:abstractNumId="42" w15:restartNumberingAfterBreak="0">
    <w:nsid w:val="7F14743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59849081">
    <w:abstractNumId w:val="15"/>
  </w:num>
  <w:num w:numId="2" w16cid:durableId="135803769">
    <w:abstractNumId w:val="32"/>
  </w:num>
  <w:num w:numId="3" w16cid:durableId="1168403202">
    <w:abstractNumId w:val="16"/>
  </w:num>
  <w:num w:numId="4" w16cid:durableId="348609611">
    <w:abstractNumId w:val="10"/>
  </w:num>
  <w:num w:numId="5" w16cid:durableId="1410224631">
    <w:abstractNumId w:val="1"/>
  </w:num>
  <w:num w:numId="6" w16cid:durableId="1326668388">
    <w:abstractNumId w:val="22"/>
  </w:num>
  <w:num w:numId="7" w16cid:durableId="1781804501">
    <w:abstractNumId w:val="8"/>
  </w:num>
  <w:num w:numId="8" w16cid:durableId="624696854">
    <w:abstractNumId w:val="7"/>
  </w:num>
  <w:num w:numId="9" w16cid:durableId="73866276">
    <w:abstractNumId w:val="34"/>
  </w:num>
  <w:num w:numId="10" w16cid:durableId="712114439">
    <w:abstractNumId w:val="36"/>
  </w:num>
  <w:num w:numId="11" w16cid:durableId="2039623976">
    <w:abstractNumId w:val="31"/>
  </w:num>
  <w:num w:numId="12" w16cid:durableId="1766799704">
    <w:abstractNumId w:val="26"/>
  </w:num>
  <w:num w:numId="13" w16cid:durableId="2099860491">
    <w:abstractNumId w:val="37"/>
  </w:num>
  <w:num w:numId="14" w16cid:durableId="853804978">
    <w:abstractNumId w:val="35"/>
  </w:num>
  <w:num w:numId="15" w16cid:durableId="539246968">
    <w:abstractNumId w:val="0"/>
  </w:num>
  <w:num w:numId="16" w16cid:durableId="1598051878">
    <w:abstractNumId w:val="21"/>
  </w:num>
  <w:num w:numId="17" w16cid:durableId="1433627463">
    <w:abstractNumId w:val="11"/>
  </w:num>
  <w:num w:numId="18" w16cid:durableId="1405906260">
    <w:abstractNumId w:val="23"/>
  </w:num>
  <w:num w:numId="19" w16cid:durableId="1837258461">
    <w:abstractNumId w:val="19"/>
  </w:num>
  <w:num w:numId="20" w16cid:durableId="851842778">
    <w:abstractNumId w:val="33"/>
  </w:num>
  <w:num w:numId="21" w16cid:durableId="1523010849">
    <w:abstractNumId w:val="18"/>
  </w:num>
  <w:num w:numId="22" w16cid:durableId="877088369">
    <w:abstractNumId w:val="2"/>
  </w:num>
  <w:num w:numId="23" w16cid:durableId="1688367911">
    <w:abstractNumId w:val="5"/>
  </w:num>
  <w:num w:numId="24" w16cid:durableId="1121191709">
    <w:abstractNumId w:val="28"/>
  </w:num>
  <w:num w:numId="25" w16cid:durableId="32854116">
    <w:abstractNumId w:val="29"/>
  </w:num>
  <w:num w:numId="26" w16cid:durableId="2103603770">
    <w:abstractNumId w:val="41"/>
  </w:num>
  <w:num w:numId="27" w16cid:durableId="2120368605">
    <w:abstractNumId w:val="39"/>
  </w:num>
  <w:num w:numId="28" w16cid:durableId="1717467792">
    <w:abstractNumId w:val="27"/>
  </w:num>
  <w:num w:numId="29" w16cid:durableId="196815598">
    <w:abstractNumId w:val="6"/>
  </w:num>
  <w:num w:numId="30" w16cid:durableId="1351486780">
    <w:abstractNumId w:val="25"/>
  </w:num>
  <w:num w:numId="31" w16cid:durableId="1326544429">
    <w:abstractNumId w:val="3"/>
  </w:num>
  <w:num w:numId="32" w16cid:durableId="1721591615">
    <w:abstractNumId w:val="9"/>
  </w:num>
  <w:num w:numId="33" w16cid:durableId="900359663">
    <w:abstractNumId w:val="24"/>
  </w:num>
  <w:num w:numId="34" w16cid:durableId="1900550876">
    <w:abstractNumId w:val="20"/>
  </w:num>
  <w:num w:numId="35" w16cid:durableId="1945188639">
    <w:abstractNumId w:val="12"/>
  </w:num>
  <w:num w:numId="36" w16cid:durableId="511647584">
    <w:abstractNumId w:val="4"/>
  </w:num>
  <w:num w:numId="37" w16cid:durableId="700593148">
    <w:abstractNumId w:val="17"/>
  </w:num>
  <w:num w:numId="38" w16cid:durableId="1872182675">
    <w:abstractNumId w:val="13"/>
  </w:num>
  <w:num w:numId="39" w16cid:durableId="545410110">
    <w:abstractNumId w:val="30"/>
  </w:num>
  <w:num w:numId="40" w16cid:durableId="595947697">
    <w:abstractNumId w:val="14"/>
  </w:num>
  <w:num w:numId="41" w16cid:durableId="178856817">
    <w:abstractNumId w:val="42"/>
  </w:num>
  <w:num w:numId="42" w16cid:durableId="710345534">
    <w:abstractNumId w:val="16"/>
  </w:num>
  <w:num w:numId="43" w16cid:durableId="1537769433">
    <w:abstractNumId w:val="40"/>
  </w:num>
  <w:num w:numId="44" w16cid:durableId="2053924324">
    <w:abstractNumId w:val="16"/>
  </w:num>
  <w:num w:numId="45" w16cid:durableId="43806930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removePersonalInformation/>
  <w:removeDateAndTime/>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6671"/>
    <w:rsid w:val="0001B99F"/>
    <w:rsid w:val="0002130B"/>
    <w:rsid w:val="00042F27"/>
    <w:rsid w:val="00052EAB"/>
    <w:rsid w:val="00054D69"/>
    <w:rsid w:val="000576D0"/>
    <w:rsid w:val="00076699"/>
    <w:rsid w:val="00077729"/>
    <w:rsid w:val="000B21EB"/>
    <w:rsid w:val="000C1B3E"/>
    <w:rsid w:val="000C6FCE"/>
    <w:rsid w:val="000D07D7"/>
    <w:rsid w:val="000D17C1"/>
    <w:rsid w:val="000D5502"/>
    <w:rsid w:val="000D5BE1"/>
    <w:rsid w:val="000E2B93"/>
    <w:rsid w:val="000F043E"/>
    <w:rsid w:val="0010457D"/>
    <w:rsid w:val="0012792C"/>
    <w:rsid w:val="001365F3"/>
    <w:rsid w:val="001417C0"/>
    <w:rsid w:val="001425CD"/>
    <w:rsid w:val="00147576"/>
    <w:rsid w:val="001545EE"/>
    <w:rsid w:val="0016637C"/>
    <w:rsid w:val="0017522E"/>
    <w:rsid w:val="001935CB"/>
    <w:rsid w:val="0019496F"/>
    <w:rsid w:val="001A7544"/>
    <w:rsid w:val="001C04B5"/>
    <w:rsid w:val="001C44CE"/>
    <w:rsid w:val="001C678A"/>
    <w:rsid w:val="001E46C5"/>
    <w:rsid w:val="001F363E"/>
    <w:rsid w:val="00201769"/>
    <w:rsid w:val="002037B6"/>
    <w:rsid w:val="00205362"/>
    <w:rsid w:val="00205EE3"/>
    <w:rsid w:val="002145B0"/>
    <w:rsid w:val="00214846"/>
    <w:rsid w:val="00217A9A"/>
    <w:rsid w:val="0022536D"/>
    <w:rsid w:val="0023042D"/>
    <w:rsid w:val="00242E56"/>
    <w:rsid w:val="00256F66"/>
    <w:rsid w:val="0026640C"/>
    <w:rsid w:val="0027546D"/>
    <w:rsid w:val="002B2B2E"/>
    <w:rsid w:val="002B7737"/>
    <w:rsid w:val="002C4A46"/>
    <w:rsid w:val="002D6052"/>
    <w:rsid w:val="002E7246"/>
    <w:rsid w:val="003054AB"/>
    <w:rsid w:val="0032511C"/>
    <w:rsid w:val="00336627"/>
    <w:rsid w:val="003666FE"/>
    <w:rsid w:val="003742C2"/>
    <w:rsid w:val="00393E69"/>
    <w:rsid w:val="003C7123"/>
    <w:rsid w:val="003D599A"/>
    <w:rsid w:val="003F7980"/>
    <w:rsid w:val="003F7CA6"/>
    <w:rsid w:val="004212BA"/>
    <w:rsid w:val="004510A4"/>
    <w:rsid w:val="004701A3"/>
    <w:rsid w:val="0048147C"/>
    <w:rsid w:val="00481B9F"/>
    <w:rsid w:val="00492576"/>
    <w:rsid w:val="004C02AD"/>
    <w:rsid w:val="004D1005"/>
    <w:rsid w:val="004D6453"/>
    <w:rsid w:val="00502ABA"/>
    <w:rsid w:val="00545CFE"/>
    <w:rsid w:val="00553ED0"/>
    <w:rsid w:val="005716BA"/>
    <w:rsid w:val="00583C14"/>
    <w:rsid w:val="00590A1D"/>
    <w:rsid w:val="00590C29"/>
    <w:rsid w:val="005C5EAE"/>
    <w:rsid w:val="005D53E2"/>
    <w:rsid w:val="006118E3"/>
    <w:rsid w:val="006221CC"/>
    <w:rsid w:val="00633DD3"/>
    <w:rsid w:val="00644119"/>
    <w:rsid w:val="006571E8"/>
    <w:rsid w:val="00694313"/>
    <w:rsid w:val="006B41DB"/>
    <w:rsid w:val="006C08B7"/>
    <w:rsid w:val="006C30CE"/>
    <w:rsid w:val="006C6FEC"/>
    <w:rsid w:val="006D2C1B"/>
    <w:rsid w:val="006E21D2"/>
    <w:rsid w:val="006E393C"/>
    <w:rsid w:val="006E6A35"/>
    <w:rsid w:val="00711272"/>
    <w:rsid w:val="007116F6"/>
    <w:rsid w:val="007279C9"/>
    <w:rsid w:val="00730642"/>
    <w:rsid w:val="00737609"/>
    <w:rsid w:val="0074636F"/>
    <w:rsid w:val="00757B9F"/>
    <w:rsid w:val="0076077A"/>
    <w:rsid w:val="00762D6D"/>
    <w:rsid w:val="00764F81"/>
    <w:rsid w:val="007B732F"/>
    <w:rsid w:val="007C38BC"/>
    <w:rsid w:val="007F02AF"/>
    <w:rsid w:val="007F654C"/>
    <w:rsid w:val="007F7778"/>
    <w:rsid w:val="0080203C"/>
    <w:rsid w:val="0080514B"/>
    <w:rsid w:val="0080636B"/>
    <w:rsid w:val="0080652B"/>
    <w:rsid w:val="00806DC2"/>
    <w:rsid w:val="0080796A"/>
    <w:rsid w:val="00821BD7"/>
    <w:rsid w:val="008329D8"/>
    <w:rsid w:val="00855390"/>
    <w:rsid w:val="00857174"/>
    <w:rsid w:val="00873FFB"/>
    <w:rsid w:val="008A02ED"/>
    <w:rsid w:val="008A432B"/>
    <w:rsid w:val="008B1063"/>
    <w:rsid w:val="008B5998"/>
    <w:rsid w:val="008C0FCE"/>
    <w:rsid w:val="008C7199"/>
    <w:rsid w:val="008D156C"/>
    <w:rsid w:val="008D7547"/>
    <w:rsid w:val="008F6A0C"/>
    <w:rsid w:val="0090443E"/>
    <w:rsid w:val="0091724A"/>
    <w:rsid w:val="00920D51"/>
    <w:rsid w:val="00942A3F"/>
    <w:rsid w:val="009433FB"/>
    <w:rsid w:val="00965D9A"/>
    <w:rsid w:val="009754A8"/>
    <w:rsid w:val="00976731"/>
    <w:rsid w:val="009A40A7"/>
    <w:rsid w:val="009B5610"/>
    <w:rsid w:val="009C3D3E"/>
    <w:rsid w:val="009E4303"/>
    <w:rsid w:val="00A1106E"/>
    <w:rsid w:val="00A15802"/>
    <w:rsid w:val="00A16523"/>
    <w:rsid w:val="00A22256"/>
    <w:rsid w:val="00A24F9E"/>
    <w:rsid w:val="00A259D5"/>
    <w:rsid w:val="00A415BD"/>
    <w:rsid w:val="00A460B8"/>
    <w:rsid w:val="00A46949"/>
    <w:rsid w:val="00A46B2F"/>
    <w:rsid w:val="00A529DC"/>
    <w:rsid w:val="00A63C52"/>
    <w:rsid w:val="00A66DE6"/>
    <w:rsid w:val="00A7057F"/>
    <w:rsid w:val="00A73230"/>
    <w:rsid w:val="00A85C8E"/>
    <w:rsid w:val="00A956CA"/>
    <w:rsid w:val="00AA6303"/>
    <w:rsid w:val="00AB5495"/>
    <w:rsid w:val="00AB561A"/>
    <w:rsid w:val="00AC522F"/>
    <w:rsid w:val="00AC6C8D"/>
    <w:rsid w:val="00B03D03"/>
    <w:rsid w:val="00B07CD4"/>
    <w:rsid w:val="00B103DC"/>
    <w:rsid w:val="00B25B27"/>
    <w:rsid w:val="00B27172"/>
    <w:rsid w:val="00B27B0C"/>
    <w:rsid w:val="00B90047"/>
    <w:rsid w:val="00B92A7B"/>
    <w:rsid w:val="00BA2A50"/>
    <w:rsid w:val="00BB3130"/>
    <w:rsid w:val="00BB6417"/>
    <w:rsid w:val="00BD240E"/>
    <w:rsid w:val="00BD76AA"/>
    <w:rsid w:val="00BF0C03"/>
    <w:rsid w:val="00BF5622"/>
    <w:rsid w:val="00C148C7"/>
    <w:rsid w:val="00C259F5"/>
    <w:rsid w:val="00C35843"/>
    <w:rsid w:val="00C3669F"/>
    <w:rsid w:val="00C37D07"/>
    <w:rsid w:val="00C62B09"/>
    <w:rsid w:val="00C74A37"/>
    <w:rsid w:val="00C8044B"/>
    <w:rsid w:val="00C8551B"/>
    <w:rsid w:val="00C93013"/>
    <w:rsid w:val="00C939AF"/>
    <w:rsid w:val="00CD0FDF"/>
    <w:rsid w:val="00CD5F9D"/>
    <w:rsid w:val="00D01A0D"/>
    <w:rsid w:val="00D063BF"/>
    <w:rsid w:val="00D24636"/>
    <w:rsid w:val="00D45F8C"/>
    <w:rsid w:val="00D516A4"/>
    <w:rsid w:val="00D543F1"/>
    <w:rsid w:val="00D550EB"/>
    <w:rsid w:val="00D560E8"/>
    <w:rsid w:val="00D57519"/>
    <w:rsid w:val="00D61821"/>
    <w:rsid w:val="00D61C03"/>
    <w:rsid w:val="00D63071"/>
    <w:rsid w:val="00D70106"/>
    <w:rsid w:val="00D7618E"/>
    <w:rsid w:val="00DA2A9F"/>
    <w:rsid w:val="00DD23DB"/>
    <w:rsid w:val="00DD63D5"/>
    <w:rsid w:val="00DE1DE9"/>
    <w:rsid w:val="00DE36F0"/>
    <w:rsid w:val="00E07750"/>
    <w:rsid w:val="00E143FF"/>
    <w:rsid w:val="00E1790F"/>
    <w:rsid w:val="00E25003"/>
    <w:rsid w:val="00E6006D"/>
    <w:rsid w:val="00E8663D"/>
    <w:rsid w:val="00E925B8"/>
    <w:rsid w:val="00E94FFE"/>
    <w:rsid w:val="00E96D58"/>
    <w:rsid w:val="00E976D3"/>
    <w:rsid w:val="00EC0C0F"/>
    <w:rsid w:val="00EC206A"/>
    <w:rsid w:val="00EC6913"/>
    <w:rsid w:val="00F30300"/>
    <w:rsid w:val="00F62CA9"/>
    <w:rsid w:val="00F66373"/>
    <w:rsid w:val="00F718EC"/>
    <w:rsid w:val="00F76768"/>
    <w:rsid w:val="00F90C50"/>
    <w:rsid w:val="00FA6205"/>
    <w:rsid w:val="00FB210B"/>
    <w:rsid w:val="00FD4F15"/>
    <w:rsid w:val="00FE1A43"/>
    <w:rsid w:val="00FE6EDA"/>
    <w:rsid w:val="00FE7389"/>
    <w:rsid w:val="026E5D68"/>
    <w:rsid w:val="02E16DD5"/>
    <w:rsid w:val="03099CFD"/>
    <w:rsid w:val="034AFEFF"/>
    <w:rsid w:val="0467C156"/>
    <w:rsid w:val="04697F23"/>
    <w:rsid w:val="066B7949"/>
    <w:rsid w:val="07C2077F"/>
    <w:rsid w:val="09076DB7"/>
    <w:rsid w:val="0A19C0B5"/>
    <w:rsid w:val="0AEB2613"/>
    <w:rsid w:val="0B6ED849"/>
    <w:rsid w:val="0C889131"/>
    <w:rsid w:val="0E4A0701"/>
    <w:rsid w:val="0FAAE106"/>
    <w:rsid w:val="0FC6DEEE"/>
    <w:rsid w:val="1124AB5E"/>
    <w:rsid w:val="14A9BF30"/>
    <w:rsid w:val="16B7E920"/>
    <w:rsid w:val="17C4EAE4"/>
    <w:rsid w:val="1A567986"/>
    <w:rsid w:val="1AB3B19F"/>
    <w:rsid w:val="1B7D3BDA"/>
    <w:rsid w:val="1BAF54AF"/>
    <w:rsid w:val="1C5E5579"/>
    <w:rsid w:val="1D9F54A0"/>
    <w:rsid w:val="20CC3A37"/>
    <w:rsid w:val="21FD297E"/>
    <w:rsid w:val="22E068CA"/>
    <w:rsid w:val="254F910E"/>
    <w:rsid w:val="257CCE61"/>
    <w:rsid w:val="25B92DB6"/>
    <w:rsid w:val="266A069F"/>
    <w:rsid w:val="270A369D"/>
    <w:rsid w:val="2AD3C3EF"/>
    <w:rsid w:val="2B7AF170"/>
    <w:rsid w:val="2BA3D5F8"/>
    <w:rsid w:val="2CCE153E"/>
    <w:rsid w:val="2D6B426E"/>
    <w:rsid w:val="2E35CFEE"/>
    <w:rsid w:val="2EFF4197"/>
    <w:rsid w:val="2F66E6A7"/>
    <w:rsid w:val="3075972D"/>
    <w:rsid w:val="32B34703"/>
    <w:rsid w:val="3303B0C8"/>
    <w:rsid w:val="3327D115"/>
    <w:rsid w:val="33B3EE8B"/>
    <w:rsid w:val="35ED436D"/>
    <w:rsid w:val="363157D7"/>
    <w:rsid w:val="3756AE08"/>
    <w:rsid w:val="37B6291B"/>
    <w:rsid w:val="3D6631CD"/>
    <w:rsid w:val="3E5CDA07"/>
    <w:rsid w:val="3E9D5878"/>
    <w:rsid w:val="3F6B6BD4"/>
    <w:rsid w:val="3FD4D9B7"/>
    <w:rsid w:val="42C78EA7"/>
    <w:rsid w:val="430C5000"/>
    <w:rsid w:val="449C0CEF"/>
    <w:rsid w:val="4562924F"/>
    <w:rsid w:val="4581412B"/>
    <w:rsid w:val="458EB5FA"/>
    <w:rsid w:val="46869564"/>
    <w:rsid w:val="4899D937"/>
    <w:rsid w:val="4C70E584"/>
    <w:rsid w:val="4CE45F26"/>
    <w:rsid w:val="4DD29B54"/>
    <w:rsid w:val="4ED7C5FB"/>
    <w:rsid w:val="4FDF7E10"/>
    <w:rsid w:val="4FE4C04F"/>
    <w:rsid w:val="50D53E36"/>
    <w:rsid w:val="5246B3E7"/>
    <w:rsid w:val="529BA36E"/>
    <w:rsid w:val="5433B7AB"/>
    <w:rsid w:val="5450EED4"/>
    <w:rsid w:val="5658A3DC"/>
    <w:rsid w:val="5744DFB6"/>
    <w:rsid w:val="57EC8C9C"/>
    <w:rsid w:val="5A63D58A"/>
    <w:rsid w:val="5A6625A5"/>
    <w:rsid w:val="5CB2DB0C"/>
    <w:rsid w:val="5D6CDA23"/>
    <w:rsid w:val="5E665ED5"/>
    <w:rsid w:val="6033EDE9"/>
    <w:rsid w:val="616AA879"/>
    <w:rsid w:val="62F3021B"/>
    <w:rsid w:val="6420EE4F"/>
    <w:rsid w:val="653EB4A2"/>
    <w:rsid w:val="65477049"/>
    <w:rsid w:val="67DE6D0D"/>
    <w:rsid w:val="6ACDEDA3"/>
    <w:rsid w:val="6B523630"/>
    <w:rsid w:val="6C263195"/>
    <w:rsid w:val="6D889745"/>
    <w:rsid w:val="6E3F8B2D"/>
    <w:rsid w:val="6E7CFF9D"/>
    <w:rsid w:val="7414C899"/>
    <w:rsid w:val="743AA14D"/>
    <w:rsid w:val="765E6312"/>
    <w:rsid w:val="76C79469"/>
    <w:rsid w:val="77DD0DF9"/>
    <w:rsid w:val="782435E7"/>
    <w:rsid w:val="7A09C59D"/>
    <w:rsid w:val="7A23893F"/>
    <w:rsid w:val="7ABEAA42"/>
    <w:rsid w:val="7BECC85E"/>
    <w:rsid w:val="7C54C207"/>
    <w:rsid w:val="7DB2658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9C9"/>
  </w:style>
  <w:style w:type="paragraph" w:styleId="Heading1">
    <w:name w:val="heading 1"/>
    <w:basedOn w:val="Normal"/>
    <w:next w:val="Normal"/>
    <w:link w:val="Heading1Char"/>
    <w:uiPriority w:val="9"/>
    <w:qFormat/>
    <w:rsid w:val="007279C9"/>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79C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279C9"/>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7279C9"/>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279C9"/>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279C9"/>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279C9"/>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279C9"/>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79C9"/>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9C9"/>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7279C9"/>
    <w:pPr>
      <w:tabs>
        <w:tab w:val="center" w:pos="4513"/>
        <w:tab w:val="right" w:pos="9026"/>
      </w:tabs>
    </w:pPr>
  </w:style>
  <w:style w:type="character" w:customStyle="1" w:styleId="HeaderChar">
    <w:name w:val="Header Char"/>
    <w:basedOn w:val="DefaultParagraphFont"/>
    <w:link w:val="Header"/>
    <w:rsid w:val="007279C9"/>
  </w:style>
  <w:style w:type="paragraph" w:styleId="Footer">
    <w:name w:val="footer"/>
    <w:basedOn w:val="Normal"/>
    <w:link w:val="FooterChar"/>
    <w:uiPriority w:val="99"/>
    <w:unhideWhenUsed/>
    <w:rsid w:val="007279C9"/>
    <w:pPr>
      <w:tabs>
        <w:tab w:val="center" w:pos="4513"/>
        <w:tab w:val="right" w:pos="9026"/>
      </w:tabs>
    </w:pPr>
  </w:style>
  <w:style w:type="character" w:customStyle="1" w:styleId="FooterChar">
    <w:name w:val="Footer Char"/>
    <w:basedOn w:val="DefaultParagraphFont"/>
    <w:link w:val="Footer"/>
    <w:uiPriority w:val="99"/>
    <w:rsid w:val="007279C9"/>
  </w:style>
  <w:style w:type="table" w:styleId="TableGrid">
    <w:name w:val="Table Grid"/>
    <w:basedOn w:val="TableNormal"/>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79C9"/>
    <w:rPr>
      <w:color w:val="0000FF"/>
      <w:u w:val="single"/>
    </w:rPr>
  </w:style>
  <w:style w:type="paragraph" w:styleId="ListParagraph">
    <w:name w:val="List Paragraph"/>
    <w:basedOn w:val="Normal"/>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Heading2Char">
    <w:name w:val="Heading 2 Char"/>
    <w:basedOn w:val="DefaultParagraphFont"/>
    <w:link w:val="Heading2"/>
    <w:uiPriority w:val="9"/>
    <w:rsid w:val="007279C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279C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7279C9"/>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7279C9"/>
    <w:rPr>
      <w:rFonts w:asciiTheme="majorHAnsi" w:eastAsiaTheme="majorEastAsia" w:hAnsiTheme="majorHAnsi" w:cstheme="majorBidi"/>
      <w:color w:val="2F5496" w:themeColor="accent1" w:themeShade="BF"/>
      <w:sz w:val="32"/>
      <w:szCs w:val="32"/>
    </w:rPr>
  </w:style>
  <w:style w:type="character" w:customStyle="1" w:styleId="Heading5Char">
    <w:name w:val="Heading 5 Char"/>
    <w:basedOn w:val="DefaultParagraphFont"/>
    <w:link w:val="Heading5"/>
    <w:uiPriority w:val="9"/>
    <w:semiHidden/>
    <w:rsid w:val="007279C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279C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279C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DefaultParagraphFont"/>
    <w:uiPriority w:val="99"/>
    <w:semiHidden/>
    <w:unhideWhenUsed/>
    <w:rsid w:val="007279C9"/>
    <w:rPr>
      <w:color w:val="605E5C"/>
      <w:shd w:val="clear" w:color="auto" w:fill="E1DFDD"/>
    </w:rPr>
  </w:style>
  <w:style w:type="table" w:customStyle="1" w:styleId="TableGrid1">
    <w:name w:val="Table Grid1"/>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FD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D0FDF"/>
    <w:rPr>
      <w:rFonts w:ascii="Times New Roman" w:hAnsi="Times New Roman" w:cs="Times New Roman"/>
      <w:sz w:val="18"/>
      <w:szCs w:val="18"/>
    </w:rPr>
  </w:style>
  <w:style w:type="paragraph" w:styleId="TOCHeading">
    <w:name w:val="TOC Heading"/>
    <w:basedOn w:val="Heading1"/>
    <w:next w:val="Normal"/>
    <w:uiPriority w:val="39"/>
    <w:unhideWhenUsed/>
    <w:qFormat/>
    <w:rsid w:val="00D57519"/>
    <w:pPr>
      <w:numPr>
        <w:numId w:val="0"/>
      </w:num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D57519"/>
    <w:pPr>
      <w:spacing w:before="120"/>
    </w:pPr>
    <w:rPr>
      <w:b/>
      <w:bCs/>
      <w:i/>
      <w:iCs/>
    </w:rPr>
  </w:style>
  <w:style w:type="paragraph" w:styleId="TOC2">
    <w:name w:val="toc 2"/>
    <w:basedOn w:val="Normal"/>
    <w:next w:val="Normal"/>
    <w:autoRedefine/>
    <w:uiPriority w:val="39"/>
    <w:unhideWhenUsed/>
    <w:rsid w:val="00D57519"/>
    <w:pPr>
      <w:spacing w:before="120"/>
      <w:ind w:left="240"/>
    </w:pPr>
    <w:rPr>
      <w:b/>
      <w:bCs/>
      <w:sz w:val="22"/>
      <w:szCs w:val="22"/>
    </w:rPr>
  </w:style>
  <w:style w:type="paragraph" w:styleId="TOC3">
    <w:name w:val="toc 3"/>
    <w:basedOn w:val="Normal"/>
    <w:next w:val="Normal"/>
    <w:autoRedefine/>
    <w:uiPriority w:val="39"/>
    <w:unhideWhenUsed/>
    <w:rsid w:val="00D57519"/>
    <w:pPr>
      <w:ind w:left="480"/>
    </w:pPr>
    <w:rPr>
      <w:sz w:val="20"/>
      <w:szCs w:val="20"/>
    </w:rPr>
  </w:style>
  <w:style w:type="paragraph" w:styleId="TOC4">
    <w:name w:val="toc 4"/>
    <w:basedOn w:val="Normal"/>
    <w:next w:val="Normal"/>
    <w:autoRedefine/>
    <w:uiPriority w:val="39"/>
    <w:unhideWhenUsed/>
    <w:rsid w:val="00D57519"/>
    <w:pPr>
      <w:ind w:left="720"/>
    </w:pPr>
    <w:rPr>
      <w:sz w:val="20"/>
      <w:szCs w:val="20"/>
    </w:rPr>
  </w:style>
  <w:style w:type="paragraph" w:styleId="TOC5">
    <w:name w:val="toc 5"/>
    <w:basedOn w:val="Normal"/>
    <w:next w:val="Normal"/>
    <w:autoRedefine/>
    <w:uiPriority w:val="39"/>
    <w:unhideWhenUsed/>
    <w:rsid w:val="00D57519"/>
    <w:pPr>
      <w:ind w:left="960"/>
    </w:pPr>
    <w:rPr>
      <w:sz w:val="20"/>
      <w:szCs w:val="20"/>
    </w:rPr>
  </w:style>
  <w:style w:type="paragraph" w:styleId="TOC6">
    <w:name w:val="toc 6"/>
    <w:basedOn w:val="Normal"/>
    <w:next w:val="Normal"/>
    <w:autoRedefine/>
    <w:uiPriority w:val="39"/>
    <w:unhideWhenUsed/>
    <w:rsid w:val="00D57519"/>
    <w:pPr>
      <w:ind w:left="1200"/>
    </w:pPr>
    <w:rPr>
      <w:sz w:val="20"/>
      <w:szCs w:val="20"/>
    </w:rPr>
  </w:style>
  <w:style w:type="paragraph" w:styleId="TOC7">
    <w:name w:val="toc 7"/>
    <w:basedOn w:val="Normal"/>
    <w:next w:val="Normal"/>
    <w:autoRedefine/>
    <w:uiPriority w:val="39"/>
    <w:unhideWhenUsed/>
    <w:rsid w:val="00D57519"/>
    <w:pPr>
      <w:ind w:left="1440"/>
    </w:pPr>
    <w:rPr>
      <w:sz w:val="20"/>
      <w:szCs w:val="20"/>
    </w:rPr>
  </w:style>
  <w:style w:type="paragraph" w:styleId="TOC8">
    <w:name w:val="toc 8"/>
    <w:basedOn w:val="Normal"/>
    <w:next w:val="Normal"/>
    <w:autoRedefine/>
    <w:uiPriority w:val="39"/>
    <w:unhideWhenUsed/>
    <w:rsid w:val="00D57519"/>
    <w:pPr>
      <w:ind w:left="1680"/>
    </w:pPr>
    <w:rPr>
      <w:sz w:val="20"/>
      <w:szCs w:val="20"/>
    </w:rPr>
  </w:style>
  <w:style w:type="paragraph" w:styleId="TOC9">
    <w:name w:val="toc 9"/>
    <w:basedOn w:val="Normal"/>
    <w:next w:val="Normal"/>
    <w:autoRedefine/>
    <w:uiPriority w:val="39"/>
    <w:unhideWhenUsed/>
    <w:rsid w:val="00D57519"/>
    <w:pPr>
      <w:ind w:left="1920"/>
    </w:pPr>
    <w:rPr>
      <w:sz w:val="20"/>
      <w:szCs w:val="20"/>
    </w:rPr>
  </w:style>
  <w:style w:type="paragraph" w:styleId="BodyTextIndent2">
    <w:name w:val="Body Text Indent 2"/>
    <w:basedOn w:val="Normal"/>
    <w:link w:val="BodyTextIndent2Char"/>
    <w:rsid w:val="00D57519"/>
    <w:pPr>
      <w:spacing w:after="120" w:line="480" w:lineRule="auto"/>
      <w:ind w:left="283"/>
    </w:pPr>
    <w:rPr>
      <w:rFonts w:ascii="Times New Roman" w:eastAsia="Times New Roman" w:hAnsi="Times New Roman" w:cs="Times New Roman"/>
      <w:lang w:eastAsia="en-GB"/>
    </w:rPr>
  </w:style>
  <w:style w:type="character" w:customStyle="1" w:styleId="BodyTextIndent2Char">
    <w:name w:val="Body Text Indent 2 Char"/>
    <w:basedOn w:val="DefaultParagraphFont"/>
    <w:link w:val="BodyTextIndent2"/>
    <w:rsid w:val="00D57519"/>
    <w:rPr>
      <w:rFonts w:ascii="Times New Roman" w:eastAsia="Times New Roman" w:hAnsi="Times New Roman" w:cs="Times New Roman"/>
      <w:lang w:val="en-GB" w:eastAsia="en-GB"/>
    </w:rPr>
  </w:style>
  <w:style w:type="character" w:styleId="CommentReference">
    <w:name w:val="annotation reference"/>
    <w:basedOn w:val="DefaultParagraphFont"/>
    <w:uiPriority w:val="99"/>
    <w:semiHidden/>
    <w:unhideWhenUsed/>
    <w:rsid w:val="00FE6EDA"/>
    <w:rPr>
      <w:sz w:val="16"/>
      <w:szCs w:val="16"/>
    </w:rPr>
  </w:style>
  <w:style w:type="paragraph" w:styleId="CommentText">
    <w:name w:val="annotation text"/>
    <w:basedOn w:val="Normal"/>
    <w:link w:val="CommentTextChar"/>
    <w:uiPriority w:val="99"/>
    <w:unhideWhenUsed/>
    <w:rsid w:val="00FE6EDA"/>
    <w:rPr>
      <w:sz w:val="20"/>
      <w:szCs w:val="20"/>
    </w:rPr>
  </w:style>
  <w:style w:type="character" w:customStyle="1" w:styleId="CommentTextChar">
    <w:name w:val="Comment Text Char"/>
    <w:basedOn w:val="DefaultParagraphFont"/>
    <w:link w:val="CommentText"/>
    <w:uiPriority w:val="99"/>
    <w:rsid w:val="00FE6EDA"/>
    <w:rPr>
      <w:sz w:val="20"/>
      <w:szCs w:val="20"/>
    </w:rPr>
  </w:style>
  <w:style w:type="paragraph" w:styleId="CommentSubject">
    <w:name w:val="annotation subject"/>
    <w:basedOn w:val="CommentText"/>
    <w:next w:val="CommentText"/>
    <w:link w:val="CommentSubjectChar"/>
    <w:uiPriority w:val="99"/>
    <w:semiHidden/>
    <w:unhideWhenUsed/>
    <w:rsid w:val="00FE6EDA"/>
    <w:rPr>
      <w:b/>
      <w:bCs/>
    </w:rPr>
  </w:style>
  <w:style w:type="character" w:customStyle="1" w:styleId="CommentSubjectChar">
    <w:name w:val="Comment Subject Char"/>
    <w:basedOn w:val="CommentTextChar"/>
    <w:link w:val="CommentSubject"/>
    <w:uiPriority w:val="99"/>
    <w:semiHidden/>
    <w:rsid w:val="00FE6EDA"/>
    <w:rPr>
      <w:b/>
      <w:bCs/>
      <w:sz w:val="20"/>
      <w:szCs w:val="20"/>
    </w:rPr>
  </w:style>
  <w:style w:type="character" w:styleId="FootnoteReference">
    <w:name w:val="footnote reference"/>
    <w:uiPriority w:val="99"/>
    <w:unhideWhenUsed/>
    <w:rsid w:val="008D7547"/>
    <w:rPr>
      <w:vertAlign w:val="superscript"/>
    </w:rPr>
  </w:style>
  <w:style w:type="paragraph" w:styleId="FootnoteText">
    <w:name w:val="footnote text"/>
    <w:basedOn w:val="Normal"/>
    <w:link w:val="FootnoteTextChar"/>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uiPriority w:val="99"/>
    <w:rsid w:val="008D7547"/>
    <w:rPr>
      <w:rFonts w:ascii="Times New Roman" w:eastAsia="Times New Roman" w:hAnsi="Times New Roman" w:cs="Times New Roman"/>
      <w:sz w:val="20"/>
      <w:szCs w:val="20"/>
      <w:lang w:val="en-GB" w:eastAsia="ar-SA"/>
    </w:rPr>
  </w:style>
  <w:style w:type="character" w:customStyle="1" w:styleId="normaltextrun">
    <w:name w:val="normaltextrun"/>
    <w:basedOn w:val="DefaultParagraphFont"/>
    <w:rsid w:val="00B90047"/>
  </w:style>
  <w:style w:type="character" w:customStyle="1" w:styleId="eop">
    <w:name w:val="eop"/>
    <w:basedOn w:val="DefaultParagraphFont"/>
    <w:rsid w:val="00A16523"/>
  </w:style>
  <w:style w:type="character" w:styleId="Mention">
    <w:name w:val="Mention"/>
    <w:basedOn w:val="DefaultParagraphFont"/>
    <w:uiPriority w:val="99"/>
    <w:unhideWhenUsed/>
    <w:rsid w:val="00077729"/>
    <w:rPr>
      <w:color w:val="2B579A"/>
      <w:shd w:val="clear" w:color="auto" w:fill="E6E6E6"/>
    </w:rPr>
  </w:style>
  <w:style w:type="paragraph" w:styleId="Revision">
    <w:name w:val="Revision"/>
    <w:hidden/>
    <w:uiPriority w:val="99"/>
    <w:semiHidden/>
    <w:rsid w:val="00077729"/>
  </w:style>
  <w:style w:type="character" w:styleId="UnresolvedMention">
    <w:name w:val="Unresolved Mention"/>
    <w:basedOn w:val="DefaultParagraphFont"/>
    <w:uiPriority w:val="99"/>
    <w:semiHidden/>
    <w:unhideWhenUsed/>
    <w:rsid w:val="00D516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67971">
      <w:bodyDiv w:val="1"/>
      <w:marLeft w:val="0"/>
      <w:marRight w:val="0"/>
      <w:marTop w:val="0"/>
      <w:marBottom w:val="0"/>
      <w:divBdr>
        <w:top w:val="none" w:sz="0" w:space="0" w:color="auto"/>
        <w:left w:val="none" w:sz="0" w:space="0" w:color="auto"/>
        <w:bottom w:val="none" w:sz="0" w:space="0" w:color="auto"/>
        <w:right w:val="none" w:sz="0" w:space="0" w:color="auto"/>
      </w:divBdr>
      <w:divsChild>
        <w:div w:id="1746873307">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23081663">
      <w:bodyDiv w:val="1"/>
      <w:marLeft w:val="0"/>
      <w:marRight w:val="0"/>
      <w:marTop w:val="0"/>
      <w:marBottom w:val="0"/>
      <w:divBdr>
        <w:top w:val="none" w:sz="0" w:space="0" w:color="auto"/>
        <w:left w:val="none" w:sz="0" w:space="0" w:color="auto"/>
        <w:bottom w:val="none" w:sz="0" w:space="0" w:color="auto"/>
        <w:right w:val="none" w:sz="0" w:space="0" w:color="auto"/>
      </w:divBdr>
    </w:div>
    <w:div w:id="432669247">
      <w:bodyDiv w:val="1"/>
      <w:marLeft w:val="0"/>
      <w:marRight w:val="0"/>
      <w:marTop w:val="0"/>
      <w:marBottom w:val="0"/>
      <w:divBdr>
        <w:top w:val="none" w:sz="0" w:space="0" w:color="auto"/>
        <w:left w:val="none" w:sz="0" w:space="0" w:color="auto"/>
        <w:bottom w:val="none" w:sz="0" w:space="0" w:color="auto"/>
        <w:right w:val="none" w:sz="0" w:space="0" w:color="auto"/>
      </w:divBdr>
      <w:divsChild>
        <w:div w:id="135052404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633023082">
      <w:bodyDiv w:val="1"/>
      <w:marLeft w:val="0"/>
      <w:marRight w:val="0"/>
      <w:marTop w:val="0"/>
      <w:marBottom w:val="0"/>
      <w:divBdr>
        <w:top w:val="none" w:sz="0" w:space="0" w:color="auto"/>
        <w:left w:val="none" w:sz="0" w:space="0" w:color="auto"/>
        <w:bottom w:val="none" w:sz="0" w:space="0" w:color="auto"/>
        <w:right w:val="none" w:sz="0" w:space="0" w:color="auto"/>
      </w:divBdr>
    </w:div>
    <w:div w:id="855726345">
      <w:bodyDiv w:val="1"/>
      <w:marLeft w:val="0"/>
      <w:marRight w:val="0"/>
      <w:marTop w:val="0"/>
      <w:marBottom w:val="0"/>
      <w:divBdr>
        <w:top w:val="none" w:sz="0" w:space="0" w:color="auto"/>
        <w:left w:val="none" w:sz="0" w:space="0" w:color="auto"/>
        <w:bottom w:val="none" w:sz="0" w:space="0" w:color="auto"/>
        <w:right w:val="none" w:sz="0" w:space="0" w:color="auto"/>
      </w:divBdr>
    </w:div>
    <w:div w:id="885263415">
      <w:bodyDiv w:val="1"/>
      <w:marLeft w:val="0"/>
      <w:marRight w:val="0"/>
      <w:marTop w:val="0"/>
      <w:marBottom w:val="0"/>
      <w:divBdr>
        <w:top w:val="none" w:sz="0" w:space="0" w:color="auto"/>
        <w:left w:val="none" w:sz="0" w:space="0" w:color="auto"/>
        <w:bottom w:val="none" w:sz="0" w:space="0" w:color="auto"/>
        <w:right w:val="none" w:sz="0" w:space="0" w:color="auto"/>
      </w:divBdr>
      <w:divsChild>
        <w:div w:id="145097494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072511512">
      <w:bodyDiv w:val="1"/>
      <w:marLeft w:val="0"/>
      <w:marRight w:val="0"/>
      <w:marTop w:val="0"/>
      <w:marBottom w:val="0"/>
      <w:divBdr>
        <w:top w:val="none" w:sz="0" w:space="0" w:color="auto"/>
        <w:left w:val="none" w:sz="0" w:space="0" w:color="auto"/>
        <w:bottom w:val="none" w:sz="0" w:space="0" w:color="auto"/>
        <w:right w:val="none" w:sz="0" w:space="0" w:color="auto"/>
      </w:divBdr>
      <w:divsChild>
        <w:div w:id="199826671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40679478">
      <w:bodyDiv w:val="1"/>
      <w:marLeft w:val="0"/>
      <w:marRight w:val="0"/>
      <w:marTop w:val="0"/>
      <w:marBottom w:val="0"/>
      <w:divBdr>
        <w:top w:val="none" w:sz="0" w:space="0" w:color="auto"/>
        <w:left w:val="none" w:sz="0" w:space="0" w:color="auto"/>
        <w:bottom w:val="none" w:sz="0" w:space="0" w:color="auto"/>
        <w:right w:val="none" w:sz="0" w:space="0" w:color="auto"/>
      </w:divBdr>
    </w:div>
    <w:div w:id="20215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ctivities.esa.in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ebula.esa.in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aphilab.n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aphilab.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7821DBFF8E8848AA5D7E2472B96D46" ma:contentTypeVersion="13" ma:contentTypeDescription="Create a new document." ma:contentTypeScope="" ma:versionID="4074cbdf834bd7e3e087ef33f1c06f5e">
  <xsd:schema xmlns:xsd="http://www.w3.org/2001/XMLSchema" xmlns:xs="http://www.w3.org/2001/XMLSchema" xmlns:p="http://schemas.microsoft.com/office/2006/metadata/properties" xmlns:ns2="aa32afaa-989c-4b97-b9f5-946ad6828a6b" xmlns:ns3="b6e0766c-78c7-4554-bba4-1ab76fae0d32" targetNamespace="http://schemas.microsoft.com/office/2006/metadata/properties" ma:root="true" ma:fieldsID="b640f3f84d77d0f2285a6ba801237dc9" ns2:_="" ns3:_="">
    <xsd:import namespace="aa32afaa-989c-4b97-b9f5-946ad6828a6b"/>
    <xsd:import namespace="b6e0766c-78c7-4554-bba4-1ab76fae0d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2afaa-989c-4b97-b9f5-946ad6828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351a9f-6925-4395-9550-a1f9248b6e2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e0766c-78c7-4554-bba4-1ab76fae0d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dde6a0c-10dc-489b-8553-306621af8bd1}" ma:internalName="TaxCatchAll" ma:showField="CatchAllData" ma:web="b6e0766c-78c7-4554-bba4-1ab76fae0d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e0766c-78c7-4554-bba4-1ab76fae0d32" xsi:nil="true"/>
    <lcf76f155ced4ddcb4097134ff3c332f xmlns="aa32afaa-989c-4b97-b9f5-946ad6828a6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E091B-3739-40CB-A4F6-C5966B1256E2}">
  <ds:schemaRefs>
    <ds:schemaRef ds:uri="http://schemas.microsoft.com/sharepoint/v3/contenttype/forms"/>
  </ds:schemaRefs>
</ds:datastoreItem>
</file>

<file path=customXml/itemProps2.xml><?xml version="1.0" encoding="utf-8"?>
<ds:datastoreItem xmlns:ds="http://schemas.openxmlformats.org/officeDocument/2006/customXml" ds:itemID="{835289C3-B094-408B-B81B-E0886BC91142}"/>
</file>

<file path=customXml/itemProps3.xml><?xml version="1.0" encoding="utf-8"?>
<ds:datastoreItem xmlns:ds="http://schemas.openxmlformats.org/officeDocument/2006/customXml" ds:itemID="{52E150B8-2BA1-4ACC-8199-E4B98B59351D}">
  <ds:schemaRefs>
    <ds:schemaRef ds:uri="http://schemas.microsoft.com/office/2006/metadata/properties"/>
    <ds:schemaRef ds:uri="http://schemas.microsoft.com/office/infopath/2007/PartnerControls"/>
    <ds:schemaRef ds:uri="b6e0766c-78c7-4554-bba4-1ab76fae0d32"/>
    <ds:schemaRef ds:uri="aa32afaa-989c-4b97-b9f5-946ad6828a6b"/>
  </ds:schemaRefs>
</ds:datastoreItem>
</file>

<file path=customXml/itemProps4.xml><?xml version="1.0" encoding="utf-8"?>
<ds:datastoreItem xmlns:ds="http://schemas.openxmlformats.org/officeDocument/2006/customXml" ds:itemID="{0D82652D-F681-FF44-B247-A3800F1B1226}">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2660</Words>
  <Characters>15168</Characters>
  <Application>Microsoft Office Word</Application>
  <DocSecurity>0</DocSecurity>
  <Lines>126</Lines>
  <Paragraphs>35</Paragraphs>
  <ScaleCrop>false</ScaleCrop>
  <Company/>
  <LinksUpToDate>false</LinksUpToDate>
  <CharactersWithSpaces>17793</CharactersWithSpaces>
  <SharedDoc>false</SharedDoc>
  <HLinks>
    <vt:vector size="96" baseType="variant">
      <vt:variant>
        <vt:i4>5767244</vt:i4>
      </vt:variant>
      <vt:variant>
        <vt:i4>84</vt:i4>
      </vt:variant>
      <vt:variant>
        <vt:i4>0</vt:i4>
      </vt:variant>
      <vt:variant>
        <vt:i4>5</vt:i4>
      </vt:variant>
      <vt:variant>
        <vt:lpwstr>https://esaphilab.nl/</vt:lpwstr>
      </vt:variant>
      <vt:variant>
        <vt:lpwstr/>
      </vt:variant>
      <vt:variant>
        <vt:i4>7405615</vt:i4>
      </vt:variant>
      <vt:variant>
        <vt:i4>81</vt:i4>
      </vt:variant>
      <vt:variant>
        <vt:i4>0</vt:i4>
      </vt:variant>
      <vt:variant>
        <vt:i4>5</vt:i4>
      </vt:variant>
      <vt:variant>
        <vt:lpwstr>https://activities.esa.int/</vt:lpwstr>
      </vt:variant>
      <vt:variant>
        <vt:lpwstr/>
      </vt:variant>
      <vt:variant>
        <vt:i4>7929917</vt:i4>
      </vt:variant>
      <vt:variant>
        <vt:i4>78</vt:i4>
      </vt:variant>
      <vt:variant>
        <vt:i4>0</vt:i4>
      </vt:variant>
      <vt:variant>
        <vt:i4>5</vt:i4>
      </vt:variant>
      <vt:variant>
        <vt:lpwstr>https://nebula.esa.int/</vt:lpwstr>
      </vt:variant>
      <vt:variant>
        <vt:lpwstr/>
      </vt:variant>
      <vt:variant>
        <vt:i4>1703997</vt:i4>
      </vt:variant>
      <vt:variant>
        <vt:i4>71</vt:i4>
      </vt:variant>
      <vt:variant>
        <vt:i4>0</vt:i4>
      </vt:variant>
      <vt:variant>
        <vt:i4>5</vt:i4>
      </vt:variant>
      <vt:variant>
        <vt:lpwstr/>
      </vt:variant>
      <vt:variant>
        <vt:lpwstr>_Toc184988045</vt:lpwstr>
      </vt:variant>
      <vt:variant>
        <vt:i4>1703997</vt:i4>
      </vt:variant>
      <vt:variant>
        <vt:i4>65</vt:i4>
      </vt:variant>
      <vt:variant>
        <vt:i4>0</vt:i4>
      </vt:variant>
      <vt:variant>
        <vt:i4>5</vt:i4>
      </vt:variant>
      <vt:variant>
        <vt:lpwstr/>
      </vt:variant>
      <vt:variant>
        <vt:lpwstr>_Toc184988044</vt:lpwstr>
      </vt:variant>
      <vt:variant>
        <vt:i4>1703997</vt:i4>
      </vt:variant>
      <vt:variant>
        <vt:i4>59</vt:i4>
      </vt:variant>
      <vt:variant>
        <vt:i4>0</vt:i4>
      </vt:variant>
      <vt:variant>
        <vt:i4>5</vt:i4>
      </vt:variant>
      <vt:variant>
        <vt:lpwstr/>
      </vt:variant>
      <vt:variant>
        <vt:lpwstr>_Toc184988043</vt:lpwstr>
      </vt:variant>
      <vt:variant>
        <vt:i4>1703997</vt:i4>
      </vt:variant>
      <vt:variant>
        <vt:i4>53</vt:i4>
      </vt:variant>
      <vt:variant>
        <vt:i4>0</vt:i4>
      </vt:variant>
      <vt:variant>
        <vt:i4>5</vt:i4>
      </vt:variant>
      <vt:variant>
        <vt:lpwstr/>
      </vt:variant>
      <vt:variant>
        <vt:lpwstr>_Toc184988042</vt:lpwstr>
      </vt:variant>
      <vt:variant>
        <vt:i4>1703997</vt:i4>
      </vt:variant>
      <vt:variant>
        <vt:i4>47</vt:i4>
      </vt:variant>
      <vt:variant>
        <vt:i4>0</vt:i4>
      </vt:variant>
      <vt:variant>
        <vt:i4>5</vt:i4>
      </vt:variant>
      <vt:variant>
        <vt:lpwstr/>
      </vt:variant>
      <vt:variant>
        <vt:lpwstr>_Toc184988041</vt:lpwstr>
      </vt:variant>
      <vt:variant>
        <vt:i4>1703997</vt:i4>
      </vt:variant>
      <vt:variant>
        <vt:i4>41</vt:i4>
      </vt:variant>
      <vt:variant>
        <vt:i4>0</vt:i4>
      </vt:variant>
      <vt:variant>
        <vt:i4>5</vt:i4>
      </vt:variant>
      <vt:variant>
        <vt:lpwstr/>
      </vt:variant>
      <vt:variant>
        <vt:lpwstr>_Toc184988040</vt:lpwstr>
      </vt:variant>
      <vt:variant>
        <vt:i4>1900605</vt:i4>
      </vt:variant>
      <vt:variant>
        <vt:i4>35</vt:i4>
      </vt:variant>
      <vt:variant>
        <vt:i4>0</vt:i4>
      </vt:variant>
      <vt:variant>
        <vt:i4>5</vt:i4>
      </vt:variant>
      <vt:variant>
        <vt:lpwstr/>
      </vt:variant>
      <vt:variant>
        <vt:lpwstr>_Toc184988039</vt:lpwstr>
      </vt:variant>
      <vt:variant>
        <vt:i4>1900605</vt:i4>
      </vt:variant>
      <vt:variant>
        <vt:i4>29</vt:i4>
      </vt:variant>
      <vt:variant>
        <vt:i4>0</vt:i4>
      </vt:variant>
      <vt:variant>
        <vt:i4>5</vt:i4>
      </vt:variant>
      <vt:variant>
        <vt:lpwstr/>
      </vt:variant>
      <vt:variant>
        <vt:lpwstr>_Toc184988038</vt:lpwstr>
      </vt:variant>
      <vt:variant>
        <vt:i4>1900605</vt:i4>
      </vt:variant>
      <vt:variant>
        <vt:i4>23</vt:i4>
      </vt:variant>
      <vt:variant>
        <vt:i4>0</vt:i4>
      </vt:variant>
      <vt:variant>
        <vt:i4>5</vt:i4>
      </vt:variant>
      <vt:variant>
        <vt:lpwstr/>
      </vt:variant>
      <vt:variant>
        <vt:lpwstr>_Toc184988037</vt:lpwstr>
      </vt:variant>
      <vt:variant>
        <vt:i4>1900605</vt:i4>
      </vt:variant>
      <vt:variant>
        <vt:i4>17</vt:i4>
      </vt:variant>
      <vt:variant>
        <vt:i4>0</vt:i4>
      </vt:variant>
      <vt:variant>
        <vt:i4>5</vt:i4>
      </vt:variant>
      <vt:variant>
        <vt:lpwstr/>
      </vt:variant>
      <vt:variant>
        <vt:lpwstr>_Toc184988036</vt:lpwstr>
      </vt:variant>
      <vt:variant>
        <vt:i4>1900605</vt:i4>
      </vt:variant>
      <vt:variant>
        <vt:i4>11</vt:i4>
      </vt:variant>
      <vt:variant>
        <vt:i4>0</vt:i4>
      </vt:variant>
      <vt:variant>
        <vt:i4>5</vt:i4>
      </vt:variant>
      <vt:variant>
        <vt:lpwstr/>
      </vt:variant>
      <vt:variant>
        <vt:lpwstr>_Toc184988035</vt:lpwstr>
      </vt:variant>
      <vt:variant>
        <vt:i4>1900605</vt:i4>
      </vt:variant>
      <vt:variant>
        <vt:i4>5</vt:i4>
      </vt:variant>
      <vt:variant>
        <vt:i4>0</vt:i4>
      </vt:variant>
      <vt:variant>
        <vt:i4>5</vt:i4>
      </vt:variant>
      <vt:variant>
        <vt:lpwstr/>
      </vt:variant>
      <vt:variant>
        <vt:lpwstr>_Toc184988034</vt:lpwstr>
      </vt:variant>
      <vt:variant>
        <vt:i4>6553671</vt:i4>
      </vt:variant>
      <vt:variant>
        <vt:i4>0</vt:i4>
      </vt:variant>
      <vt:variant>
        <vt:i4>0</vt:i4>
      </vt:variant>
      <vt:variant>
        <vt:i4>5</vt:i4>
      </vt:variant>
      <vt:variant>
        <vt:lpwstr>mailto:info@esaphilab.nl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2024-12-13T21:05:00Z</dcterms:created>
  <dcterms:modified xsi:type="dcterms:W3CDTF">2025-06-27T11:16:00Z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0x010100027821DBFF8E8848AA5D7E2472B96D46</vt:lpwstr>
  </property>
  <property fmtid="{D5CDD505-2E9C-101B-9397-08002B2CF9AE}" pid="3" name="Order">
    <vt:r8>5800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ies>
</file>